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5353B" w14:textId="481886A7" w:rsidR="00387383" w:rsidRDefault="00B24839">
      <w:pPr>
        <w:kinsoku w:val="0"/>
        <w:overflowPunct w:val="0"/>
        <w:autoSpaceDE/>
        <w:autoSpaceDN/>
        <w:adjustRightInd/>
        <w:spacing w:line="273" w:lineRule="exact"/>
        <w:ind w:left="144" w:right="2952"/>
        <w:textAlignment w:val="baseline"/>
        <w:rPr>
          <w:rFonts w:ascii="Arial" w:hAnsi="Arial" w:cs="Arial"/>
          <w:sz w:val="21"/>
          <w:szCs w:val="21"/>
        </w:rPr>
      </w:pPr>
      <w:r>
        <w:rPr>
          <w:noProof/>
        </w:rPr>
        <mc:AlternateContent>
          <mc:Choice Requires="wps">
            <w:drawing>
              <wp:anchor distT="0" distB="0" distL="0" distR="0" simplePos="0" relativeHeight="251658240" behindDoc="0" locked="0" layoutInCell="0" allowOverlap="1" wp14:anchorId="569486FF" wp14:editId="78CE4BFB">
                <wp:simplePos x="0" y="0"/>
                <wp:positionH relativeFrom="page">
                  <wp:posOffset>3425825</wp:posOffset>
                </wp:positionH>
                <wp:positionV relativeFrom="page">
                  <wp:posOffset>9908540</wp:posOffset>
                </wp:positionV>
                <wp:extent cx="710565" cy="205740"/>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46C2FF" w14:textId="77777777" w:rsidR="00387383" w:rsidRDefault="00387383">
                            <w:pPr>
                              <w:kinsoku w:val="0"/>
                              <w:overflowPunct w:val="0"/>
                              <w:autoSpaceDE/>
                              <w:autoSpaceDN/>
                              <w:adjustRightInd/>
                              <w:spacing w:before="2" w:after="46" w:line="274"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1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486FF" id="_x0000_t202" coordsize="21600,21600" o:spt="202" path="m,l,21600r21600,l21600,xe">
                <v:stroke joinstyle="miter"/>
                <v:path gradientshapeok="t" o:connecttype="rect"/>
              </v:shapetype>
              <v:shape id="Text Box 2" o:spid="_x0000_s1026" type="#_x0000_t202" style="position:absolute;left:0;text-align:left;margin-left:269.75pt;margin-top:780.2pt;width:55.95pt;height:16.2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" o:allowincell="f" stroked="f">
                <v:fill opacity="0"/>
                <v:textbox inset="0,0,0,0">
                  <w:txbxContent>
                    <w:p w14:paraId="7746C2FF" w14:textId="77777777" w:rsidR="00387383" w:rsidRDefault="00387383">
                      <w:pPr>
                        <w:kinsoku w:val="0"/>
                        <w:overflowPunct w:val="0"/>
                        <w:autoSpaceDE/>
                        <w:autoSpaceDN/>
                        <w:adjustRightInd/>
                        <w:spacing w:before="2" w:after="46" w:line="274"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1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z w:val="21"/>
          <w:szCs w:val="21"/>
        </w:rPr>
        <w:t xml:space="preserve">STCP21-2 Network Asset Risk Metric (NARM) Data Exchange </w:t>
      </w:r>
      <w:r w:rsidR="00387383" w:rsidRPr="00261C72">
        <w:rPr>
          <w:rFonts w:ascii="Arial" w:hAnsi="Arial" w:cs="Arial"/>
          <w:sz w:val="21"/>
          <w:szCs w:val="21"/>
        </w:rPr>
        <w:t>Issue 00</w:t>
      </w:r>
      <w:r w:rsidR="00732851" w:rsidRPr="00261C72">
        <w:rPr>
          <w:rFonts w:ascii="Arial" w:hAnsi="Arial" w:cs="Arial"/>
          <w:sz w:val="21"/>
          <w:szCs w:val="21"/>
        </w:rPr>
        <w:t>2</w:t>
      </w:r>
      <w:r w:rsidR="00387383" w:rsidRPr="00261C72">
        <w:rPr>
          <w:rFonts w:ascii="Arial" w:hAnsi="Arial" w:cs="Arial"/>
          <w:sz w:val="21"/>
          <w:szCs w:val="21"/>
        </w:rPr>
        <w:t xml:space="preserve"> </w:t>
      </w:r>
      <w:r w:rsidR="00387383" w:rsidRPr="00261C72">
        <w:rPr>
          <w:rFonts w:ascii="Arial" w:hAnsi="Arial" w:cs="Arial"/>
          <w:sz w:val="24"/>
          <w:szCs w:val="24"/>
        </w:rPr>
        <w:t>–</w:t>
      </w:r>
      <w:r w:rsidR="00791250">
        <w:rPr>
          <w:rFonts w:ascii="Arial" w:hAnsi="Arial" w:cs="Arial"/>
          <w:sz w:val="22"/>
          <w:szCs w:val="22"/>
        </w:rPr>
        <w:t>25</w:t>
      </w:r>
      <w:r w:rsidR="00387383" w:rsidRPr="00261C72">
        <w:rPr>
          <w:rFonts w:ascii="Arial" w:hAnsi="Arial" w:cs="Arial"/>
          <w:sz w:val="21"/>
          <w:szCs w:val="21"/>
        </w:rPr>
        <w:t>/0</w:t>
      </w:r>
      <w:r w:rsidR="00732851" w:rsidRPr="00261C72">
        <w:rPr>
          <w:rFonts w:ascii="Arial" w:hAnsi="Arial" w:cs="Arial"/>
          <w:sz w:val="21"/>
          <w:szCs w:val="21"/>
        </w:rPr>
        <w:t>4</w:t>
      </w:r>
      <w:r w:rsidR="00387383" w:rsidRPr="00261C72">
        <w:rPr>
          <w:rFonts w:ascii="Arial" w:hAnsi="Arial" w:cs="Arial"/>
          <w:sz w:val="21"/>
          <w:szCs w:val="21"/>
        </w:rPr>
        <w:t>/202</w:t>
      </w:r>
      <w:r w:rsidR="00732851" w:rsidRPr="00261C72">
        <w:rPr>
          <w:rFonts w:ascii="Arial" w:hAnsi="Arial" w:cs="Arial"/>
          <w:sz w:val="21"/>
          <w:szCs w:val="21"/>
        </w:rPr>
        <w:t>3</w:t>
      </w:r>
    </w:p>
    <w:p w14:paraId="38A7E6BC" w14:textId="6D468803" w:rsidR="00387383" w:rsidRDefault="00387383">
      <w:pPr>
        <w:kinsoku w:val="0"/>
        <w:overflowPunct w:val="0"/>
        <w:autoSpaceDE/>
        <w:autoSpaceDN/>
        <w:adjustRightInd/>
        <w:spacing w:before="864" w:line="454" w:lineRule="exact"/>
        <w:ind w:left="144"/>
        <w:textAlignment w:val="baseline"/>
        <w:rPr>
          <w:rFonts w:ascii="Arial" w:hAnsi="Arial" w:cs="Arial"/>
          <w:b/>
          <w:bCs/>
          <w:i/>
          <w:iCs/>
          <w:sz w:val="40"/>
          <w:szCs w:val="40"/>
        </w:rPr>
      </w:pPr>
      <w:r>
        <w:rPr>
          <w:rFonts w:ascii="Arial" w:hAnsi="Arial" w:cs="Arial"/>
          <w:b/>
          <w:bCs/>
          <w:i/>
          <w:iCs/>
          <w:sz w:val="40"/>
          <w:szCs w:val="40"/>
        </w:rPr>
        <w:t>STCP21-2 Issue 00</w:t>
      </w:r>
      <w:r w:rsidR="00437E38">
        <w:rPr>
          <w:rFonts w:ascii="Arial" w:hAnsi="Arial" w:cs="Arial"/>
          <w:b/>
          <w:bCs/>
          <w:i/>
          <w:iCs/>
          <w:sz w:val="40"/>
          <w:szCs w:val="40"/>
        </w:rPr>
        <w:t>2</w:t>
      </w:r>
      <w:r>
        <w:rPr>
          <w:rFonts w:ascii="Arial" w:hAnsi="Arial" w:cs="Arial"/>
          <w:b/>
          <w:bCs/>
          <w:i/>
          <w:iCs/>
          <w:sz w:val="40"/>
          <w:szCs w:val="40"/>
        </w:rPr>
        <w:t xml:space="preserve"> Network Asset Risk</w:t>
      </w:r>
    </w:p>
    <w:p w14:paraId="1C4B8D05" w14:textId="77777777" w:rsidR="00387383" w:rsidRDefault="00387383">
      <w:pPr>
        <w:kinsoku w:val="0"/>
        <w:overflowPunct w:val="0"/>
        <w:autoSpaceDE/>
        <w:autoSpaceDN/>
        <w:adjustRightInd/>
        <w:spacing w:line="455" w:lineRule="exact"/>
        <w:ind w:left="144"/>
        <w:textAlignment w:val="baseline"/>
        <w:rPr>
          <w:rFonts w:ascii="Arial" w:hAnsi="Arial" w:cs="Arial"/>
          <w:b/>
          <w:bCs/>
          <w:i/>
          <w:iCs/>
          <w:sz w:val="40"/>
          <w:szCs w:val="40"/>
        </w:rPr>
      </w:pPr>
      <w:r>
        <w:rPr>
          <w:rFonts w:ascii="Arial" w:hAnsi="Arial" w:cs="Arial"/>
          <w:b/>
          <w:bCs/>
          <w:i/>
          <w:iCs/>
          <w:sz w:val="40"/>
          <w:szCs w:val="40"/>
        </w:rPr>
        <w:t>Metric (NARM) Data Exchange</w:t>
      </w:r>
    </w:p>
    <w:p w14:paraId="196DC0AD" w14:textId="77777777" w:rsidR="00387383" w:rsidRDefault="00387383">
      <w:pPr>
        <w:kinsoku w:val="0"/>
        <w:overflowPunct w:val="0"/>
        <w:autoSpaceDE/>
        <w:autoSpaceDN/>
        <w:adjustRightInd/>
        <w:spacing w:before="449" w:after="424" w:line="280" w:lineRule="exact"/>
        <w:ind w:left="144"/>
        <w:textAlignment w:val="baseline"/>
        <w:rPr>
          <w:rFonts w:ascii="Arial" w:hAnsi="Arial" w:cs="Arial"/>
          <w:b/>
          <w:bCs/>
          <w:i/>
          <w:iCs/>
          <w:sz w:val="24"/>
          <w:szCs w:val="24"/>
        </w:rPr>
      </w:pPr>
      <w:r>
        <w:rPr>
          <w:rFonts w:ascii="Arial" w:hAnsi="Arial" w:cs="Arial"/>
          <w:b/>
          <w:bCs/>
          <w:i/>
          <w:iCs/>
          <w:sz w:val="24"/>
          <w:szCs w:val="24"/>
        </w:rPr>
        <w:t>STC Procedure Document Authorisation</w:t>
      </w:r>
    </w:p>
    <w:tbl>
      <w:tblPr>
        <w:tblW w:w="0" w:type="auto"/>
        <w:tblInd w:w="28" w:type="dxa"/>
        <w:tblLayout w:type="fixed"/>
        <w:tblCellMar>
          <w:left w:w="0" w:type="dxa"/>
          <w:right w:w="0" w:type="dxa"/>
        </w:tblCellMar>
        <w:tblLook w:val="0000" w:firstRow="0" w:lastRow="0" w:firstColumn="0" w:lastColumn="0" w:noHBand="0" w:noVBand="0"/>
      </w:tblPr>
      <w:tblGrid>
        <w:gridCol w:w="2554"/>
        <w:gridCol w:w="2131"/>
        <w:gridCol w:w="2419"/>
        <w:gridCol w:w="1420"/>
      </w:tblGrid>
      <w:tr w:rsidR="00387383" w:rsidRPr="00E87070" w14:paraId="050CA0FE" w14:textId="77777777">
        <w:trPr>
          <w:trHeight w:hRule="exact" w:val="730"/>
        </w:trPr>
        <w:tc>
          <w:tcPr>
            <w:tcW w:w="2554" w:type="dxa"/>
            <w:tcBorders>
              <w:top w:val="single" w:sz="6" w:space="0" w:color="auto"/>
              <w:left w:val="single" w:sz="6" w:space="0" w:color="auto"/>
              <w:bottom w:val="single" w:sz="6" w:space="0" w:color="auto"/>
              <w:right w:val="single" w:sz="6" w:space="0" w:color="auto"/>
            </w:tcBorders>
          </w:tcPr>
          <w:p w14:paraId="228567BE" w14:textId="77777777" w:rsidR="00387383" w:rsidRPr="00E87070" w:rsidRDefault="00387383">
            <w:pPr>
              <w:kinsoku w:val="0"/>
              <w:overflowPunct w:val="0"/>
              <w:autoSpaceDE/>
              <w:autoSpaceDN/>
              <w:adjustRightInd/>
              <w:spacing w:before="164" w:after="316" w:line="244" w:lineRule="exact"/>
              <w:ind w:right="637"/>
              <w:jc w:val="right"/>
              <w:textAlignment w:val="baseline"/>
              <w:rPr>
                <w:rFonts w:ascii="Arial" w:hAnsi="Arial" w:cs="Arial"/>
                <w:b/>
                <w:bCs/>
                <w:sz w:val="21"/>
                <w:szCs w:val="21"/>
              </w:rPr>
            </w:pPr>
            <w:r w:rsidRPr="00E87070">
              <w:rPr>
                <w:rFonts w:ascii="Arial" w:hAnsi="Arial" w:cs="Arial"/>
                <w:b/>
                <w:bCs/>
                <w:sz w:val="21"/>
                <w:szCs w:val="21"/>
              </w:rPr>
              <w:t>Company</w:t>
            </w:r>
          </w:p>
        </w:tc>
        <w:tc>
          <w:tcPr>
            <w:tcW w:w="2131" w:type="dxa"/>
            <w:tcBorders>
              <w:top w:val="single" w:sz="6" w:space="0" w:color="auto"/>
              <w:left w:val="single" w:sz="6" w:space="0" w:color="auto"/>
              <w:bottom w:val="single" w:sz="6" w:space="0" w:color="auto"/>
              <w:right w:val="single" w:sz="6" w:space="0" w:color="auto"/>
            </w:tcBorders>
            <w:vAlign w:val="center"/>
          </w:tcPr>
          <w:p w14:paraId="72E9B505" w14:textId="77777777" w:rsidR="00387383" w:rsidRPr="00E87070" w:rsidRDefault="00387383">
            <w:pPr>
              <w:kinsoku w:val="0"/>
              <w:overflowPunct w:val="0"/>
              <w:autoSpaceDE/>
              <w:autoSpaceDN/>
              <w:adjustRightInd/>
              <w:spacing w:before="154" w:after="90" w:line="240" w:lineRule="exact"/>
              <w:jc w:val="center"/>
              <w:textAlignment w:val="baseline"/>
              <w:rPr>
                <w:rFonts w:ascii="Arial" w:hAnsi="Arial" w:cs="Arial"/>
                <w:b/>
                <w:bCs/>
                <w:sz w:val="21"/>
                <w:szCs w:val="21"/>
              </w:rPr>
            </w:pPr>
            <w:r w:rsidRPr="00E87070">
              <w:rPr>
                <w:rFonts w:ascii="Arial" w:hAnsi="Arial" w:cs="Arial"/>
                <w:b/>
                <w:bCs/>
                <w:sz w:val="21"/>
                <w:szCs w:val="21"/>
              </w:rPr>
              <w:t>Name of Party</w:t>
            </w:r>
            <w:r w:rsidRPr="00E87070">
              <w:rPr>
                <w:rFonts w:ascii="Arial" w:hAnsi="Arial" w:cs="Arial"/>
                <w:b/>
                <w:bCs/>
                <w:sz w:val="21"/>
                <w:szCs w:val="21"/>
              </w:rPr>
              <w:br/>
              <w:t>Representative</w:t>
            </w:r>
          </w:p>
        </w:tc>
        <w:tc>
          <w:tcPr>
            <w:tcW w:w="2419" w:type="dxa"/>
            <w:tcBorders>
              <w:top w:val="single" w:sz="6" w:space="0" w:color="auto"/>
              <w:left w:val="single" w:sz="6" w:space="0" w:color="auto"/>
              <w:bottom w:val="single" w:sz="6" w:space="0" w:color="auto"/>
              <w:right w:val="single" w:sz="6" w:space="0" w:color="auto"/>
            </w:tcBorders>
          </w:tcPr>
          <w:p w14:paraId="0AD26839" w14:textId="77777777" w:rsidR="00387383" w:rsidRPr="00E87070" w:rsidRDefault="00387383">
            <w:pPr>
              <w:kinsoku w:val="0"/>
              <w:overflowPunct w:val="0"/>
              <w:autoSpaceDE/>
              <w:autoSpaceDN/>
              <w:adjustRightInd/>
              <w:spacing w:before="164" w:after="316" w:line="244" w:lineRule="exact"/>
              <w:jc w:val="center"/>
              <w:textAlignment w:val="baseline"/>
              <w:rPr>
                <w:rFonts w:ascii="Arial" w:hAnsi="Arial" w:cs="Arial"/>
                <w:b/>
                <w:bCs/>
                <w:sz w:val="21"/>
                <w:szCs w:val="21"/>
              </w:rPr>
            </w:pPr>
            <w:r w:rsidRPr="00E87070">
              <w:rPr>
                <w:rFonts w:ascii="Arial" w:hAnsi="Arial" w:cs="Arial"/>
                <w:b/>
                <w:bCs/>
                <w:sz w:val="21"/>
                <w:szCs w:val="21"/>
              </w:rPr>
              <w:t>Signature</w:t>
            </w:r>
          </w:p>
        </w:tc>
        <w:tc>
          <w:tcPr>
            <w:tcW w:w="1420" w:type="dxa"/>
            <w:tcBorders>
              <w:top w:val="single" w:sz="6" w:space="0" w:color="auto"/>
              <w:left w:val="single" w:sz="6" w:space="0" w:color="auto"/>
              <w:bottom w:val="single" w:sz="6" w:space="0" w:color="auto"/>
              <w:right w:val="single" w:sz="6" w:space="0" w:color="auto"/>
            </w:tcBorders>
          </w:tcPr>
          <w:p w14:paraId="44F4F94C" w14:textId="77777777" w:rsidR="00387383" w:rsidRPr="00E87070" w:rsidRDefault="00387383">
            <w:pPr>
              <w:kinsoku w:val="0"/>
              <w:overflowPunct w:val="0"/>
              <w:autoSpaceDE/>
              <w:autoSpaceDN/>
              <w:adjustRightInd/>
              <w:spacing w:before="164" w:after="316" w:line="244" w:lineRule="exact"/>
              <w:jc w:val="center"/>
              <w:textAlignment w:val="baseline"/>
              <w:rPr>
                <w:rFonts w:ascii="Arial" w:hAnsi="Arial" w:cs="Arial"/>
                <w:b/>
                <w:bCs/>
                <w:sz w:val="21"/>
                <w:szCs w:val="21"/>
              </w:rPr>
            </w:pPr>
            <w:r w:rsidRPr="00E87070">
              <w:rPr>
                <w:rFonts w:ascii="Arial" w:hAnsi="Arial" w:cs="Arial"/>
                <w:b/>
                <w:bCs/>
                <w:sz w:val="21"/>
                <w:szCs w:val="21"/>
              </w:rPr>
              <w:t>Date</w:t>
            </w:r>
          </w:p>
        </w:tc>
      </w:tr>
      <w:tr w:rsidR="00387383" w:rsidRPr="00E87070" w14:paraId="7540B844" w14:textId="77777777" w:rsidTr="00A266AD">
        <w:tc>
          <w:tcPr>
            <w:tcW w:w="2554" w:type="dxa"/>
            <w:tcBorders>
              <w:top w:val="single" w:sz="6" w:space="0" w:color="auto"/>
              <w:left w:val="single" w:sz="6" w:space="0" w:color="auto"/>
              <w:bottom w:val="single" w:sz="6" w:space="0" w:color="auto"/>
              <w:right w:val="single" w:sz="6" w:space="0" w:color="auto"/>
            </w:tcBorders>
            <w:vAlign w:val="center"/>
          </w:tcPr>
          <w:p w14:paraId="5088F595" w14:textId="45DCCF87" w:rsidR="00387383" w:rsidRPr="00E87070" w:rsidRDefault="00810CB8">
            <w:pPr>
              <w:kinsoku w:val="0"/>
              <w:overflowPunct w:val="0"/>
              <w:autoSpaceDE/>
              <w:autoSpaceDN/>
              <w:adjustRightInd/>
              <w:spacing w:before="125" w:after="57" w:line="259" w:lineRule="exact"/>
              <w:ind w:left="144"/>
              <w:textAlignment w:val="baseline"/>
              <w:rPr>
                <w:rFonts w:ascii="Arial" w:hAnsi="Arial" w:cs="Arial"/>
                <w:sz w:val="22"/>
                <w:szCs w:val="22"/>
              </w:rPr>
            </w:pPr>
            <w:r w:rsidRPr="00E87070">
              <w:rPr>
                <w:rFonts w:ascii="Arial" w:hAnsi="Arial" w:cs="Arial"/>
                <w:sz w:val="22"/>
                <w:szCs w:val="22"/>
              </w:rPr>
              <w:t>The Company</w:t>
            </w:r>
          </w:p>
        </w:tc>
        <w:tc>
          <w:tcPr>
            <w:tcW w:w="2131" w:type="dxa"/>
            <w:tcBorders>
              <w:top w:val="single" w:sz="6" w:space="0" w:color="auto"/>
              <w:left w:val="single" w:sz="6" w:space="0" w:color="auto"/>
              <w:bottom w:val="single" w:sz="6" w:space="0" w:color="auto"/>
              <w:right w:val="single" w:sz="6" w:space="0" w:color="auto"/>
            </w:tcBorders>
          </w:tcPr>
          <w:p w14:paraId="31422FA5"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532A909A"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420" w:type="dxa"/>
            <w:tcBorders>
              <w:top w:val="single" w:sz="6" w:space="0" w:color="auto"/>
              <w:left w:val="single" w:sz="6" w:space="0" w:color="auto"/>
              <w:bottom w:val="single" w:sz="6" w:space="0" w:color="auto"/>
              <w:right w:val="single" w:sz="6" w:space="0" w:color="auto"/>
            </w:tcBorders>
          </w:tcPr>
          <w:p w14:paraId="22FA3E9C"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77C7B993" w14:textId="77777777">
        <w:trPr>
          <w:trHeight w:hRule="exact" w:val="720"/>
        </w:trPr>
        <w:tc>
          <w:tcPr>
            <w:tcW w:w="2554" w:type="dxa"/>
            <w:tcBorders>
              <w:top w:val="single" w:sz="6" w:space="0" w:color="auto"/>
              <w:left w:val="single" w:sz="6" w:space="0" w:color="auto"/>
              <w:bottom w:val="single" w:sz="6" w:space="0" w:color="auto"/>
              <w:right w:val="single" w:sz="6" w:space="0" w:color="auto"/>
            </w:tcBorders>
            <w:vAlign w:val="center"/>
          </w:tcPr>
          <w:p w14:paraId="4EEA017D" w14:textId="77777777" w:rsidR="00387383" w:rsidRPr="00E87070" w:rsidRDefault="00387383">
            <w:pPr>
              <w:kinsoku w:val="0"/>
              <w:overflowPunct w:val="0"/>
              <w:autoSpaceDE/>
              <w:autoSpaceDN/>
              <w:adjustRightInd/>
              <w:spacing w:before="140" w:after="57" w:line="259" w:lineRule="exact"/>
              <w:ind w:left="144"/>
              <w:textAlignment w:val="baseline"/>
              <w:rPr>
                <w:rFonts w:ascii="Arial" w:hAnsi="Arial" w:cs="Arial"/>
                <w:sz w:val="22"/>
                <w:szCs w:val="22"/>
              </w:rPr>
            </w:pPr>
            <w:r w:rsidRPr="00E87070">
              <w:rPr>
                <w:rFonts w:ascii="Arial" w:hAnsi="Arial" w:cs="Arial"/>
                <w:sz w:val="22"/>
                <w:szCs w:val="22"/>
              </w:rPr>
              <w:t>National Grid Electricity Transmission plc</w:t>
            </w:r>
          </w:p>
        </w:tc>
        <w:tc>
          <w:tcPr>
            <w:tcW w:w="2131" w:type="dxa"/>
            <w:tcBorders>
              <w:top w:val="single" w:sz="6" w:space="0" w:color="auto"/>
              <w:left w:val="single" w:sz="6" w:space="0" w:color="auto"/>
              <w:bottom w:val="single" w:sz="6" w:space="0" w:color="auto"/>
              <w:right w:val="single" w:sz="6" w:space="0" w:color="auto"/>
            </w:tcBorders>
          </w:tcPr>
          <w:p w14:paraId="0247EAC3"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1C05DFDB"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420" w:type="dxa"/>
            <w:tcBorders>
              <w:top w:val="single" w:sz="6" w:space="0" w:color="auto"/>
              <w:left w:val="single" w:sz="6" w:space="0" w:color="auto"/>
              <w:bottom w:val="single" w:sz="6" w:space="0" w:color="auto"/>
              <w:right w:val="single" w:sz="6" w:space="0" w:color="auto"/>
            </w:tcBorders>
          </w:tcPr>
          <w:p w14:paraId="2869A410"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5EE13793" w14:textId="77777777">
        <w:trPr>
          <w:trHeight w:hRule="exact" w:val="725"/>
        </w:trPr>
        <w:tc>
          <w:tcPr>
            <w:tcW w:w="2554" w:type="dxa"/>
            <w:tcBorders>
              <w:top w:val="single" w:sz="6" w:space="0" w:color="auto"/>
              <w:left w:val="single" w:sz="6" w:space="0" w:color="auto"/>
              <w:bottom w:val="single" w:sz="6" w:space="0" w:color="auto"/>
              <w:right w:val="single" w:sz="6" w:space="0" w:color="auto"/>
            </w:tcBorders>
          </w:tcPr>
          <w:p w14:paraId="44272C58" w14:textId="77777777" w:rsidR="00387383" w:rsidRPr="00E87070" w:rsidRDefault="00387383">
            <w:pPr>
              <w:kinsoku w:val="0"/>
              <w:overflowPunct w:val="0"/>
              <w:autoSpaceDE/>
              <w:autoSpaceDN/>
              <w:adjustRightInd/>
              <w:spacing w:before="148" w:after="312" w:line="255" w:lineRule="exact"/>
              <w:ind w:left="148"/>
              <w:textAlignment w:val="baseline"/>
              <w:rPr>
                <w:rFonts w:ascii="Arial" w:hAnsi="Arial" w:cs="Arial"/>
                <w:sz w:val="22"/>
                <w:szCs w:val="22"/>
              </w:rPr>
            </w:pPr>
            <w:r w:rsidRPr="00E87070">
              <w:rPr>
                <w:rFonts w:ascii="Arial" w:hAnsi="Arial" w:cs="Arial"/>
                <w:sz w:val="22"/>
                <w:szCs w:val="22"/>
              </w:rPr>
              <w:t>SP Transmission plc</w:t>
            </w:r>
          </w:p>
        </w:tc>
        <w:tc>
          <w:tcPr>
            <w:tcW w:w="2131" w:type="dxa"/>
            <w:tcBorders>
              <w:top w:val="single" w:sz="6" w:space="0" w:color="auto"/>
              <w:left w:val="single" w:sz="6" w:space="0" w:color="auto"/>
              <w:bottom w:val="single" w:sz="6" w:space="0" w:color="auto"/>
              <w:right w:val="single" w:sz="6" w:space="0" w:color="auto"/>
            </w:tcBorders>
          </w:tcPr>
          <w:p w14:paraId="2DDD1432"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155C8F0B"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420" w:type="dxa"/>
            <w:tcBorders>
              <w:top w:val="single" w:sz="6" w:space="0" w:color="auto"/>
              <w:left w:val="single" w:sz="6" w:space="0" w:color="auto"/>
              <w:bottom w:val="single" w:sz="6" w:space="0" w:color="auto"/>
              <w:right w:val="single" w:sz="6" w:space="0" w:color="auto"/>
            </w:tcBorders>
          </w:tcPr>
          <w:p w14:paraId="1AE85A69"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2052F8C0" w14:textId="77777777">
        <w:trPr>
          <w:trHeight w:hRule="exact" w:val="701"/>
        </w:trPr>
        <w:tc>
          <w:tcPr>
            <w:tcW w:w="2554" w:type="dxa"/>
            <w:tcBorders>
              <w:top w:val="single" w:sz="6" w:space="0" w:color="auto"/>
              <w:left w:val="single" w:sz="6" w:space="0" w:color="auto"/>
              <w:bottom w:val="single" w:sz="6" w:space="0" w:color="auto"/>
              <w:right w:val="single" w:sz="6" w:space="0" w:color="auto"/>
            </w:tcBorders>
          </w:tcPr>
          <w:p w14:paraId="011DDC8C" w14:textId="77777777" w:rsidR="00387383" w:rsidRPr="00E87070" w:rsidRDefault="00387383">
            <w:pPr>
              <w:kinsoku w:val="0"/>
              <w:overflowPunct w:val="0"/>
              <w:autoSpaceDE/>
              <w:autoSpaceDN/>
              <w:adjustRightInd/>
              <w:spacing w:after="201" w:line="247" w:lineRule="exact"/>
              <w:ind w:left="144"/>
              <w:textAlignment w:val="baseline"/>
              <w:rPr>
                <w:rFonts w:ascii="Arial" w:hAnsi="Arial" w:cs="Arial"/>
                <w:sz w:val="22"/>
                <w:szCs w:val="22"/>
              </w:rPr>
            </w:pPr>
            <w:r w:rsidRPr="00E87070">
              <w:rPr>
                <w:rFonts w:ascii="Arial" w:hAnsi="Arial" w:cs="Arial"/>
                <w:sz w:val="22"/>
                <w:szCs w:val="22"/>
              </w:rPr>
              <w:t>Scottish Hydro Electric Transmission plc</w:t>
            </w:r>
          </w:p>
        </w:tc>
        <w:tc>
          <w:tcPr>
            <w:tcW w:w="2131" w:type="dxa"/>
            <w:tcBorders>
              <w:top w:val="single" w:sz="6" w:space="0" w:color="auto"/>
              <w:left w:val="single" w:sz="6" w:space="0" w:color="auto"/>
              <w:bottom w:val="single" w:sz="6" w:space="0" w:color="auto"/>
              <w:right w:val="single" w:sz="6" w:space="0" w:color="auto"/>
            </w:tcBorders>
          </w:tcPr>
          <w:p w14:paraId="71A287AD"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033BE71F"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420" w:type="dxa"/>
            <w:tcBorders>
              <w:top w:val="single" w:sz="6" w:space="0" w:color="auto"/>
              <w:left w:val="single" w:sz="6" w:space="0" w:color="auto"/>
              <w:bottom w:val="single" w:sz="6" w:space="0" w:color="auto"/>
              <w:right w:val="single" w:sz="6" w:space="0" w:color="auto"/>
            </w:tcBorders>
          </w:tcPr>
          <w:p w14:paraId="2C1E453D"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6F837F12" w14:textId="77777777">
        <w:trPr>
          <w:trHeight w:hRule="exact" w:val="715"/>
        </w:trPr>
        <w:tc>
          <w:tcPr>
            <w:tcW w:w="2554" w:type="dxa"/>
            <w:tcBorders>
              <w:top w:val="single" w:sz="6" w:space="0" w:color="auto"/>
              <w:left w:val="single" w:sz="6" w:space="0" w:color="auto"/>
              <w:bottom w:val="single" w:sz="6" w:space="0" w:color="auto"/>
              <w:right w:val="single" w:sz="6" w:space="0" w:color="auto"/>
            </w:tcBorders>
          </w:tcPr>
          <w:p w14:paraId="2A1DA216" w14:textId="77777777" w:rsidR="00387383" w:rsidRPr="00E87070" w:rsidRDefault="00387383">
            <w:pPr>
              <w:kinsoku w:val="0"/>
              <w:overflowPunct w:val="0"/>
              <w:autoSpaceDE/>
              <w:autoSpaceDN/>
              <w:adjustRightInd/>
              <w:spacing w:after="201" w:line="256" w:lineRule="exact"/>
              <w:ind w:left="144"/>
              <w:textAlignment w:val="baseline"/>
              <w:rPr>
                <w:rFonts w:ascii="Arial" w:hAnsi="Arial" w:cs="Arial"/>
                <w:sz w:val="22"/>
                <w:szCs w:val="22"/>
              </w:rPr>
            </w:pPr>
            <w:r w:rsidRPr="00E87070">
              <w:rPr>
                <w:rFonts w:ascii="Arial" w:hAnsi="Arial" w:cs="Arial"/>
                <w:sz w:val="22"/>
                <w:szCs w:val="22"/>
              </w:rPr>
              <w:t>Offshore Transmission Owners (OFTO)</w:t>
            </w:r>
          </w:p>
        </w:tc>
        <w:tc>
          <w:tcPr>
            <w:tcW w:w="2131" w:type="dxa"/>
            <w:tcBorders>
              <w:top w:val="single" w:sz="6" w:space="0" w:color="auto"/>
              <w:left w:val="single" w:sz="6" w:space="0" w:color="auto"/>
              <w:bottom w:val="single" w:sz="6" w:space="0" w:color="auto"/>
              <w:right w:val="single" w:sz="6" w:space="0" w:color="auto"/>
            </w:tcBorders>
          </w:tcPr>
          <w:p w14:paraId="4DDFF2A5"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236C76D0"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420" w:type="dxa"/>
            <w:tcBorders>
              <w:top w:val="single" w:sz="6" w:space="0" w:color="auto"/>
              <w:left w:val="single" w:sz="6" w:space="0" w:color="auto"/>
              <w:bottom w:val="single" w:sz="6" w:space="0" w:color="auto"/>
              <w:right w:val="single" w:sz="6" w:space="0" w:color="auto"/>
            </w:tcBorders>
          </w:tcPr>
          <w:p w14:paraId="1316DF5C"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5902C5" w:rsidRPr="00E87070" w14:paraId="2175A9F9" w14:textId="77777777">
        <w:trPr>
          <w:trHeight w:hRule="exact" w:val="715"/>
          <w:ins w:id="0" w:author="Steve Baker [NESO]" w:date="2025-10-16T11:43:00Z" w16du:dateUtc="2025-10-16T10:43:00Z"/>
        </w:trPr>
        <w:tc>
          <w:tcPr>
            <w:tcW w:w="2554" w:type="dxa"/>
            <w:tcBorders>
              <w:top w:val="single" w:sz="6" w:space="0" w:color="auto"/>
              <w:left w:val="single" w:sz="6" w:space="0" w:color="auto"/>
              <w:bottom w:val="single" w:sz="6" w:space="0" w:color="auto"/>
              <w:right w:val="single" w:sz="6" w:space="0" w:color="auto"/>
            </w:tcBorders>
          </w:tcPr>
          <w:p w14:paraId="596580D5" w14:textId="203406BC" w:rsidR="005902C5" w:rsidRPr="00E87070" w:rsidRDefault="0055214F">
            <w:pPr>
              <w:kinsoku w:val="0"/>
              <w:overflowPunct w:val="0"/>
              <w:autoSpaceDE/>
              <w:autoSpaceDN/>
              <w:adjustRightInd/>
              <w:spacing w:after="201" w:line="256" w:lineRule="exact"/>
              <w:ind w:left="144"/>
              <w:textAlignment w:val="baseline"/>
              <w:rPr>
                <w:ins w:id="1" w:author="Steve Baker [NESO]" w:date="2025-10-16T11:43:00Z" w16du:dateUtc="2025-10-16T10:43:00Z"/>
                <w:rFonts w:ascii="Arial" w:hAnsi="Arial" w:cs="Arial"/>
                <w:sz w:val="22"/>
                <w:szCs w:val="22"/>
              </w:rPr>
            </w:pPr>
            <w:ins w:id="2" w:author="Steve Baker [NESO]" w:date="2025-10-16T11:43:00Z" w16du:dateUtc="2025-10-16T10:43:00Z">
              <w:r>
                <w:rPr>
                  <w:rStyle w:val="normaltextrun"/>
                  <w:rFonts w:ascii="Arial" w:hAnsi="Arial" w:cs="Arial"/>
                  <w:color w:val="D13438"/>
                  <w:u w:val="single"/>
                  <w:shd w:val="clear" w:color="auto" w:fill="FFFFFF"/>
                </w:rPr>
                <w:t>Competitively Appointed Transmission Owners</w:t>
              </w:r>
            </w:ins>
          </w:p>
        </w:tc>
        <w:tc>
          <w:tcPr>
            <w:tcW w:w="2131" w:type="dxa"/>
            <w:tcBorders>
              <w:top w:val="single" w:sz="6" w:space="0" w:color="auto"/>
              <w:left w:val="single" w:sz="6" w:space="0" w:color="auto"/>
              <w:bottom w:val="single" w:sz="6" w:space="0" w:color="auto"/>
              <w:right w:val="single" w:sz="6" w:space="0" w:color="auto"/>
            </w:tcBorders>
          </w:tcPr>
          <w:p w14:paraId="260C4CB6" w14:textId="77777777" w:rsidR="005902C5" w:rsidRPr="00E87070" w:rsidRDefault="005902C5">
            <w:pPr>
              <w:kinsoku w:val="0"/>
              <w:overflowPunct w:val="0"/>
              <w:autoSpaceDE/>
              <w:autoSpaceDN/>
              <w:adjustRightInd/>
              <w:textAlignment w:val="baseline"/>
              <w:rPr>
                <w:ins w:id="3" w:author="Steve Baker [NESO]" w:date="2025-10-16T11:43:00Z" w16du:dateUtc="2025-10-16T10:43:00Z"/>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40E7BA15" w14:textId="77777777" w:rsidR="005902C5" w:rsidRPr="00E87070" w:rsidRDefault="005902C5">
            <w:pPr>
              <w:kinsoku w:val="0"/>
              <w:overflowPunct w:val="0"/>
              <w:autoSpaceDE/>
              <w:autoSpaceDN/>
              <w:adjustRightInd/>
              <w:textAlignment w:val="baseline"/>
              <w:rPr>
                <w:ins w:id="4" w:author="Steve Baker [NESO]" w:date="2025-10-16T11:43:00Z" w16du:dateUtc="2025-10-16T10:43:00Z"/>
                <w:rFonts w:ascii="Arial" w:hAnsi="Arial" w:cs="Arial"/>
                <w:sz w:val="24"/>
                <w:szCs w:val="24"/>
              </w:rPr>
            </w:pPr>
          </w:p>
        </w:tc>
        <w:tc>
          <w:tcPr>
            <w:tcW w:w="1420" w:type="dxa"/>
            <w:tcBorders>
              <w:top w:val="single" w:sz="6" w:space="0" w:color="auto"/>
              <w:left w:val="single" w:sz="6" w:space="0" w:color="auto"/>
              <w:bottom w:val="single" w:sz="6" w:space="0" w:color="auto"/>
              <w:right w:val="single" w:sz="6" w:space="0" w:color="auto"/>
            </w:tcBorders>
          </w:tcPr>
          <w:p w14:paraId="14DA9AE9" w14:textId="77777777" w:rsidR="005902C5" w:rsidRPr="00E87070" w:rsidRDefault="005902C5">
            <w:pPr>
              <w:kinsoku w:val="0"/>
              <w:overflowPunct w:val="0"/>
              <w:autoSpaceDE/>
              <w:autoSpaceDN/>
              <w:adjustRightInd/>
              <w:textAlignment w:val="baseline"/>
              <w:rPr>
                <w:ins w:id="5" w:author="Steve Baker [NESO]" w:date="2025-10-16T11:43:00Z" w16du:dateUtc="2025-10-16T10:43:00Z"/>
                <w:rFonts w:ascii="Arial" w:hAnsi="Arial" w:cs="Arial"/>
                <w:sz w:val="24"/>
                <w:szCs w:val="24"/>
              </w:rPr>
            </w:pPr>
          </w:p>
        </w:tc>
      </w:tr>
    </w:tbl>
    <w:p w14:paraId="22AECDA7" w14:textId="77777777" w:rsidR="00387383" w:rsidRDefault="00387383">
      <w:pPr>
        <w:kinsoku w:val="0"/>
        <w:overflowPunct w:val="0"/>
        <w:autoSpaceDE/>
        <w:autoSpaceDN/>
        <w:adjustRightInd/>
        <w:spacing w:after="334" w:line="20" w:lineRule="exact"/>
        <w:ind w:left="19" w:right="97"/>
        <w:textAlignment w:val="baseline"/>
        <w:rPr>
          <w:sz w:val="24"/>
          <w:szCs w:val="24"/>
        </w:rPr>
      </w:pPr>
    </w:p>
    <w:p w14:paraId="271439BD" w14:textId="77777777" w:rsidR="00387383" w:rsidRDefault="00387383">
      <w:pPr>
        <w:kinsoku w:val="0"/>
        <w:overflowPunct w:val="0"/>
        <w:autoSpaceDE/>
        <w:autoSpaceDN/>
        <w:adjustRightInd/>
        <w:spacing w:before="2" w:after="299" w:line="280" w:lineRule="exact"/>
        <w:ind w:left="144"/>
        <w:textAlignment w:val="baseline"/>
        <w:rPr>
          <w:rFonts w:ascii="Arial" w:hAnsi="Arial" w:cs="Arial"/>
          <w:b/>
          <w:bCs/>
          <w:i/>
          <w:iCs/>
          <w:sz w:val="24"/>
          <w:szCs w:val="24"/>
        </w:rPr>
      </w:pPr>
      <w:r>
        <w:rPr>
          <w:rFonts w:ascii="Arial" w:hAnsi="Arial" w:cs="Arial"/>
          <w:b/>
          <w:bCs/>
          <w:i/>
          <w:iCs/>
          <w:sz w:val="24"/>
          <w:szCs w:val="24"/>
        </w:rP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20"/>
        <w:gridCol w:w="1589"/>
        <w:gridCol w:w="5731"/>
      </w:tblGrid>
      <w:tr w:rsidR="00387383" w:rsidRPr="00E87070" w14:paraId="5ECFFB60" w14:textId="77777777" w:rsidTr="0043489D">
        <w:trPr>
          <w:trHeight w:hRule="exact" w:val="369"/>
        </w:trPr>
        <w:tc>
          <w:tcPr>
            <w:tcW w:w="1320" w:type="dxa"/>
          </w:tcPr>
          <w:p w14:paraId="4DF7D8BB" w14:textId="77777777" w:rsidR="00387383" w:rsidRPr="00E87070" w:rsidRDefault="00387383" w:rsidP="0076239C">
            <w:pPr>
              <w:kinsoku w:val="0"/>
              <w:overflowPunct w:val="0"/>
              <w:autoSpaceDE/>
              <w:autoSpaceDN/>
              <w:adjustRightInd/>
              <w:spacing w:after="120" w:line="243" w:lineRule="exact"/>
              <w:ind w:right="341"/>
              <w:jc w:val="center"/>
              <w:textAlignment w:val="baseline"/>
              <w:rPr>
                <w:rFonts w:ascii="Arial" w:hAnsi="Arial" w:cs="Arial"/>
                <w:sz w:val="21"/>
                <w:szCs w:val="21"/>
              </w:rPr>
            </w:pPr>
            <w:r w:rsidRPr="00E87070">
              <w:rPr>
                <w:rFonts w:ascii="Arial" w:hAnsi="Arial" w:cs="Arial"/>
                <w:sz w:val="21"/>
                <w:szCs w:val="21"/>
              </w:rPr>
              <w:t>Issue 001</w:t>
            </w:r>
          </w:p>
        </w:tc>
        <w:tc>
          <w:tcPr>
            <w:tcW w:w="1589" w:type="dxa"/>
          </w:tcPr>
          <w:p w14:paraId="38426C4E" w14:textId="77777777" w:rsidR="00387383" w:rsidRPr="00E87070" w:rsidRDefault="00387383" w:rsidP="00CD5272">
            <w:pPr>
              <w:kinsoku w:val="0"/>
              <w:overflowPunct w:val="0"/>
              <w:autoSpaceDE/>
              <w:autoSpaceDN/>
              <w:adjustRightInd/>
              <w:spacing w:after="120" w:line="243" w:lineRule="exact"/>
              <w:jc w:val="center"/>
              <w:textAlignment w:val="baseline"/>
              <w:rPr>
                <w:rFonts w:ascii="Arial" w:hAnsi="Arial" w:cs="Arial"/>
                <w:sz w:val="21"/>
                <w:szCs w:val="21"/>
              </w:rPr>
            </w:pPr>
            <w:r w:rsidRPr="00E87070">
              <w:rPr>
                <w:rFonts w:ascii="Arial" w:hAnsi="Arial" w:cs="Arial"/>
                <w:sz w:val="21"/>
                <w:szCs w:val="21"/>
              </w:rPr>
              <w:t>03/02/2020</w:t>
            </w:r>
          </w:p>
        </w:tc>
        <w:tc>
          <w:tcPr>
            <w:tcW w:w="5731" w:type="dxa"/>
          </w:tcPr>
          <w:p w14:paraId="6741B52A" w14:textId="77777777" w:rsidR="00387383" w:rsidRPr="00E87070" w:rsidRDefault="00387383" w:rsidP="0076239C">
            <w:pPr>
              <w:kinsoku w:val="0"/>
              <w:overflowPunct w:val="0"/>
              <w:autoSpaceDE/>
              <w:autoSpaceDN/>
              <w:adjustRightInd/>
              <w:spacing w:after="120" w:line="243" w:lineRule="exact"/>
              <w:ind w:right="125"/>
              <w:textAlignment w:val="baseline"/>
              <w:rPr>
                <w:rFonts w:ascii="Arial" w:hAnsi="Arial" w:cs="Arial"/>
                <w:sz w:val="21"/>
                <w:szCs w:val="21"/>
              </w:rPr>
            </w:pPr>
            <w:r w:rsidRPr="00E87070">
              <w:rPr>
                <w:rFonts w:ascii="Arial" w:hAnsi="Arial" w:cs="Arial"/>
                <w:sz w:val="21"/>
                <w:szCs w:val="21"/>
              </w:rPr>
              <w:t>New procedure</w:t>
            </w:r>
          </w:p>
        </w:tc>
      </w:tr>
      <w:tr w:rsidR="00CD5272" w:rsidRPr="00E87070" w14:paraId="1CD8E77A" w14:textId="77777777" w:rsidTr="0076239C">
        <w:tc>
          <w:tcPr>
            <w:tcW w:w="1320" w:type="dxa"/>
          </w:tcPr>
          <w:p w14:paraId="76CF6746" w14:textId="534825E6" w:rsidR="00CD5272" w:rsidRPr="00E87070" w:rsidRDefault="00CD5272" w:rsidP="0076239C">
            <w:pPr>
              <w:kinsoku w:val="0"/>
              <w:overflowPunct w:val="0"/>
              <w:autoSpaceDE/>
              <w:autoSpaceDN/>
              <w:adjustRightInd/>
              <w:spacing w:after="120" w:line="243" w:lineRule="exact"/>
              <w:ind w:right="341"/>
              <w:jc w:val="center"/>
              <w:textAlignment w:val="baseline"/>
              <w:rPr>
                <w:rFonts w:ascii="Arial" w:hAnsi="Arial" w:cs="Arial"/>
                <w:sz w:val="21"/>
                <w:szCs w:val="21"/>
              </w:rPr>
            </w:pPr>
            <w:r w:rsidRPr="00E87070">
              <w:rPr>
                <w:rFonts w:ascii="Arial" w:hAnsi="Arial" w:cs="Arial"/>
              </w:rPr>
              <w:t>Issue 002</w:t>
            </w:r>
          </w:p>
        </w:tc>
        <w:tc>
          <w:tcPr>
            <w:tcW w:w="1589" w:type="dxa"/>
          </w:tcPr>
          <w:p w14:paraId="0DB9D5AE" w14:textId="157BCCCC" w:rsidR="00CD5272" w:rsidRPr="00E87070" w:rsidRDefault="00791250" w:rsidP="00CD5272">
            <w:pPr>
              <w:kinsoku w:val="0"/>
              <w:overflowPunct w:val="0"/>
              <w:autoSpaceDE/>
              <w:autoSpaceDN/>
              <w:adjustRightInd/>
              <w:spacing w:after="120" w:line="243" w:lineRule="exact"/>
              <w:jc w:val="center"/>
              <w:textAlignment w:val="baseline"/>
              <w:rPr>
                <w:rFonts w:ascii="Arial" w:hAnsi="Arial" w:cs="Arial"/>
                <w:sz w:val="21"/>
                <w:szCs w:val="21"/>
              </w:rPr>
            </w:pPr>
            <w:r>
              <w:rPr>
                <w:rFonts w:ascii="Arial" w:hAnsi="Arial" w:cs="Arial"/>
              </w:rPr>
              <w:t>25</w:t>
            </w:r>
            <w:r w:rsidR="00261C72">
              <w:rPr>
                <w:rFonts w:ascii="Arial" w:hAnsi="Arial" w:cs="Arial"/>
              </w:rPr>
              <w:t>/04</w:t>
            </w:r>
            <w:r w:rsidR="00CD5272" w:rsidRPr="00E87070">
              <w:rPr>
                <w:rFonts w:ascii="Arial" w:hAnsi="Arial" w:cs="Arial"/>
              </w:rPr>
              <w:t>/2023</w:t>
            </w:r>
          </w:p>
        </w:tc>
        <w:tc>
          <w:tcPr>
            <w:tcW w:w="5731" w:type="dxa"/>
          </w:tcPr>
          <w:p w14:paraId="2D472165" w14:textId="4A589283" w:rsidR="00CD5272" w:rsidRPr="00E87070" w:rsidRDefault="00CD5272" w:rsidP="0076239C">
            <w:pPr>
              <w:kinsoku w:val="0"/>
              <w:overflowPunct w:val="0"/>
              <w:autoSpaceDE/>
              <w:autoSpaceDN/>
              <w:adjustRightInd/>
              <w:spacing w:after="120" w:line="243" w:lineRule="exact"/>
              <w:ind w:right="125"/>
              <w:textAlignment w:val="baseline"/>
              <w:rPr>
                <w:rFonts w:ascii="Arial" w:hAnsi="Arial" w:cs="Arial"/>
                <w:sz w:val="21"/>
                <w:szCs w:val="21"/>
              </w:rPr>
            </w:pPr>
            <w:r w:rsidRPr="00E87070">
              <w:rPr>
                <w:rFonts w:ascii="Arial" w:hAnsi="Arial" w:cs="Arial"/>
              </w:rPr>
              <w:t>Issue 002 incorporating use of ‘The Company’ definition as made in the STC</w:t>
            </w:r>
            <w:r w:rsidR="00791250">
              <w:rPr>
                <w:rFonts w:ascii="Arial" w:hAnsi="Arial" w:cs="Arial"/>
              </w:rPr>
              <w:t xml:space="preserve"> PM0130</w:t>
            </w:r>
          </w:p>
        </w:tc>
      </w:tr>
    </w:tbl>
    <w:p w14:paraId="6BEB7A06" w14:textId="77777777" w:rsidR="00387383" w:rsidRDefault="00387383">
      <w:pPr>
        <w:widowControl/>
        <w:rPr>
          <w:sz w:val="24"/>
          <w:szCs w:val="24"/>
        </w:rPr>
        <w:sectPr w:rsidR="00387383">
          <w:pgSz w:w="11904" w:h="16834"/>
          <w:pgMar w:top="760" w:right="1617" w:bottom="834" w:left="1647" w:header="720" w:footer="720" w:gutter="0"/>
          <w:cols w:space="720"/>
          <w:noEndnote/>
        </w:sectPr>
      </w:pPr>
    </w:p>
    <w:p w14:paraId="43B52474" w14:textId="610FE8DD" w:rsidR="00387383" w:rsidRDefault="00B24839">
      <w:pPr>
        <w:kinsoku w:val="0"/>
        <w:overflowPunct w:val="0"/>
        <w:autoSpaceDE/>
        <w:autoSpaceDN/>
        <w:adjustRightInd/>
        <w:spacing w:line="274" w:lineRule="exact"/>
        <w:ind w:left="144" w:right="2952"/>
        <w:textAlignment w:val="baseline"/>
        <w:rPr>
          <w:rFonts w:ascii="Arial" w:hAnsi="Arial" w:cs="Arial"/>
          <w:sz w:val="21"/>
          <w:szCs w:val="21"/>
        </w:rPr>
      </w:pPr>
      <w:r>
        <w:rPr>
          <w:noProof/>
        </w:rPr>
        <mc:AlternateContent>
          <mc:Choice Requires="wps">
            <w:drawing>
              <wp:anchor distT="0" distB="0" distL="0" distR="0" simplePos="0" relativeHeight="251658241" behindDoc="0" locked="0" layoutInCell="0" allowOverlap="1" wp14:anchorId="1B0BBF3A" wp14:editId="23C2DA67">
                <wp:simplePos x="0" y="0"/>
                <wp:positionH relativeFrom="page">
                  <wp:posOffset>3437890</wp:posOffset>
                </wp:positionH>
                <wp:positionV relativeFrom="page">
                  <wp:posOffset>9908540</wp:posOffset>
                </wp:positionV>
                <wp:extent cx="707390" cy="205740"/>
                <wp:effectExtent l="0" t="0" r="0" b="0"/>
                <wp:wrapSquare wrapText="bothSides"/>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E4763B" w14:textId="77777777" w:rsidR="00387383" w:rsidRDefault="00387383">
                            <w:pPr>
                              <w:kinsoku w:val="0"/>
                              <w:overflowPunct w:val="0"/>
                              <w:autoSpaceDE/>
                              <w:autoSpaceDN/>
                              <w:adjustRightInd/>
                              <w:spacing w:before="2" w:after="44"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2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BBF3A" id="Text Box 3" o:spid="_x0000_s1027" type="#_x0000_t202" style="position:absolute;left:0;text-align:left;margin-left:270.7pt;margin-top:780.2pt;width:55.7pt;height:16.2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" o:allowincell="f" stroked="f">
                <v:fill opacity="0"/>
                <v:textbox inset="0,0,0,0">
                  <w:txbxContent>
                    <w:p w14:paraId="38E4763B" w14:textId="77777777" w:rsidR="00387383" w:rsidRDefault="00387383">
                      <w:pPr>
                        <w:kinsoku w:val="0"/>
                        <w:overflowPunct w:val="0"/>
                        <w:autoSpaceDE/>
                        <w:autoSpaceDN/>
                        <w:adjustRightInd/>
                        <w:spacing w:before="2" w:after="44"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2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z w:val="21"/>
          <w:szCs w:val="21"/>
        </w:rPr>
        <w:t xml:space="preserve">STCP21-2 Network Asset Risk Metric (NARM) Data </w:t>
      </w:r>
      <w:r w:rsidR="00B90812">
        <w:rPr>
          <w:rFonts w:ascii="Arial" w:hAnsi="Arial" w:cs="Arial"/>
          <w:sz w:val="21"/>
          <w:szCs w:val="21"/>
        </w:rPr>
        <w:t xml:space="preserve">Exchange </w:t>
      </w:r>
      <w:r w:rsidR="00B90812" w:rsidRPr="00261C72">
        <w:rPr>
          <w:rFonts w:ascii="Arial" w:hAnsi="Arial" w:cs="Arial"/>
          <w:sz w:val="21"/>
          <w:szCs w:val="21"/>
        </w:rPr>
        <w:t xml:space="preserve">Issue 002 </w:t>
      </w:r>
      <w:r w:rsidR="00B90812" w:rsidRPr="00261C72">
        <w:rPr>
          <w:rFonts w:ascii="Arial" w:hAnsi="Arial" w:cs="Arial"/>
          <w:sz w:val="24"/>
          <w:szCs w:val="24"/>
        </w:rPr>
        <w:t>–</w:t>
      </w:r>
      <w:r w:rsidR="00B90812">
        <w:rPr>
          <w:rFonts w:ascii="Arial" w:hAnsi="Arial" w:cs="Arial"/>
          <w:sz w:val="22"/>
          <w:szCs w:val="22"/>
        </w:rPr>
        <w:t>25</w:t>
      </w:r>
      <w:r w:rsidR="00B90812" w:rsidRPr="00261C72">
        <w:rPr>
          <w:rFonts w:ascii="Arial" w:hAnsi="Arial" w:cs="Arial"/>
          <w:sz w:val="21"/>
          <w:szCs w:val="21"/>
        </w:rPr>
        <w:t>/04/2023</w:t>
      </w:r>
    </w:p>
    <w:p w14:paraId="17443BC0" w14:textId="77777777" w:rsidR="00387383" w:rsidRDefault="00387383">
      <w:pPr>
        <w:tabs>
          <w:tab w:val="left" w:pos="792"/>
        </w:tabs>
        <w:kinsoku w:val="0"/>
        <w:overflowPunct w:val="0"/>
        <w:autoSpaceDE/>
        <w:autoSpaceDN/>
        <w:adjustRightInd/>
        <w:spacing w:before="127" w:line="328" w:lineRule="exact"/>
        <w:ind w:left="144"/>
        <w:textAlignment w:val="baseline"/>
        <w:rPr>
          <w:rFonts w:ascii="Arial" w:hAnsi="Arial" w:cs="Arial"/>
          <w:b/>
          <w:bCs/>
          <w:sz w:val="29"/>
          <w:szCs w:val="29"/>
        </w:rPr>
      </w:pPr>
      <w:r>
        <w:rPr>
          <w:rFonts w:ascii="Arial" w:hAnsi="Arial" w:cs="Arial"/>
          <w:b/>
          <w:bCs/>
          <w:sz w:val="29"/>
          <w:szCs w:val="29"/>
        </w:rPr>
        <w:t>1</w:t>
      </w:r>
      <w:r>
        <w:rPr>
          <w:rFonts w:ascii="Arial" w:hAnsi="Arial" w:cs="Arial"/>
          <w:b/>
          <w:bCs/>
          <w:sz w:val="29"/>
          <w:szCs w:val="29"/>
        </w:rPr>
        <w:tab/>
        <w:t>Introduction</w:t>
      </w:r>
    </w:p>
    <w:p w14:paraId="2FB504C6" w14:textId="77777777" w:rsidR="00387383" w:rsidRDefault="00387383">
      <w:pPr>
        <w:kinsoku w:val="0"/>
        <w:overflowPunct w:val="0"/>
        <w:autoSpaceDE/>
        <w:autoSpaceDN/>
        <w:adjustRightInd/>
        <w:spacing w:before="243" w:line="276"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1.1 Scope</w:t>
      </w:r>
    </w:p>
    <w:p w14:paraId="4E84F978" w14:textId="12B30F68" w:rsidR="00387383" w:rsidRDefault="00387383">
      <w:pPr>
        <w:kinsoku w:val="0"/>
        <w:overflowPunct w:val="0"/>
        <w:autoSpaceDE/>
        <w:autoSpaceDN/>
        <w:adjustRightInd/>
        <w:spacing w:before="138" w:line="228" w:lineRule="exact"/>
        <w:ind w:left="792" w:right="144" w:hanging="648"/>
        <w:jc w:val="both"/>
        <w:textAlignment w:val="baseline"/>
        <w:rPr>
          <w:rFonts w:ascii="Arial" w:hAnsi="Arial" w:cs="Arial"/>
          <w:spacing w:val="-7"/>
          <w:sz w:val="21"/>
          <w:szCs w:val="21"/>
        </w:rPr>
      </w:pPr>
      <w:r>
        <w:rPr>
          <w:rFonts w:ascii="Arial" w:hAnsi="Arial" w:cs="Arial"/>
          <w:spacing w:val="-7"/>
          <w:sz w:val="21"/>
          <w:szCs w:val="21"/>
        </w:rPr>
        <w:t xml:space="preserve">1.1.1 This procedure describes the process for the exchange of data between the Onshore TOs and </w:t>
      </w:r>
      <w:r w:rsidR="008F0B19">
        <w:rPr>
          <w:rFonts w:ascii="Arial" w:hAnsi="Arial" w:cs="Arial"/>
          <w:spacing w:val="-7"/>
          <w:sz w:val="21"/>
          <w:szCs w:val="21"/>
        </w:rPr>
        <w:t>The Company</w:t>
      </w:r>
      <w:r w:rsidR="008F0B19" w:rsidRPr="008F0B19">
        <w:rPr>
          <w:rFonts w:ascii="Arial" w:hAnsi="Arial" w:cs="Arial"/>
          <w:spacing w:val="-7"/>
          <w:sz w:val="21"/>
          <w:szCs w:val="21"/>
        </w:rPr>
        <w:t>, as defined in the STC and meaning the licence holder with system operator responsibilities,</w:t>
      </w:r>
      <w:r>
        <w:rPr>
          <w:rFonts w:ascii="Arial" w:hAnsi="Arial" w:cs="Arial"/>
          <w:spacing w:val="-7"/>
          <w:sz w:val="21"/>
          <w:szCs w:val="21"/>
        </w:rPr>
        <w:t xml:space="preserve"> to enable each Onshore TO </w:t>
      </w:r>
      <w:proofErr w:type="spellStart"/>
      <w:r>
        <w:rPr>
          <w:rFonts w:ascii="Arial" w:hAnsi="Arial" w:cs="Arial"/>
          <w:spacing w:val="-7"/>
          <w:sz w:val="21"/>
          <w:szCs w:val="21"/>
        </w:rPr>
        <w:t>to</w:t>
      </w:r>
      <w:proofErr w:type="spellEnd"/>
      <w:r>
        <w:rPr>
          <w:rFonts w:ascii="Arial" w:hAnsi="Arial" w:cs="Arial"/>
          <w:spacing w:val="-7"/>
          <w:sz w:val="21"/>
          <w:szCs w:val="21"/>
        </w:rPr>
        <w:t xml:space="preserve"> carry out their Network Asset Risk Metric (NARM), part of the Network Output Measures (NOMs) Methodology.</w:t>
      </w:r>
    </w:p>
    <w:p w14:paraId="5E634CC1" w14:textId="7A62B3DD" w:rsidR="00387383" w:rsidRDefault="00387383">
      <w:pPr>
        <w:kinsoku w:val="0"/>
        <w:overflowPunct w:val="0"/>
        <w:autoSpaceDE/>
        <w:autoSpaceDN/>
        <w:adjustRightInd/>
        <w:spacing w:before="480" w:line="226" w:lineRule="exact"/>
        <w:ind w:left="792" w:right="144" w:hanging="648"/>
        <w:jc w:val="both"/>
        <w:textAlignment w:val="baseline"/>
        <w:rPr>
          <w:rFonts w:ascii="Arial" w:hAnsi="Arial" w:cs="Arial"/>
          <w:sz w:val="21"/>
          <w:szCs w:val="21"/>
        </w:rPr>
      </w:pPr>
      <w:r>
        <w:rPr>
          <w:rFonts w:ascii="Arial" w:hAnsi="Arial" w:cs="Arial"/>
          <w:sz w:val="21"/>
          <w:szCs w:val="21"/>
        </w:rPr>
        <w:t xml:space="preserve">1.1.2 This procedure applies to </w:t>
      </w:r>
      <w:r w:rsidR="008F0B19">
        <w:rPr>
          <w:rFonts w:ascii="Arial" w:hAnsi="Arial" w:cs="Arial"/>
          <w:sz w:val="21"/>
          <w:szCs w:val="21"/>
        </w:rPr>
        <w:t>The Company</w:t>
      </w:r>
      <w:r>
        <w:rPr>
          <w:rFonts w:ascii="Arial" w:hAnsi="Arial" w:cs="Arial"/>
          <w:sz w:val="21"/>
          <w:szCs w:val="21"/>
        </w:rPr>
        <w:t xml:space="preserve"> and each Onshore TO. For the purposes of this document, Onshore TOs are:</w:t>
      </w:r>
    </w:p>
    <w:p w14:paraId="228471FD" w14:textId="77777777" w:rsidR="00387383" w:rsidRDefault="00387383">
      <w:pPr>
        <w:numPr>
          <w:ilvl w:val="0"/>
          <w:numId w:val="1"/>
        </w:numPr>
        <w:kinsoku w:val="0"/>
        <w:overflowPunct w:val="0"/>
        <w:autoSpaceDE/>
        <w:autoSpaceDN/>
        <w:adjustRightInd/>
        <w:spacing w:before="107" w:line="241" w:lineRule="exact"/>
        <w:textAlignment w:val="baseline"/>
        <w:rPr>
          <w:rFonts w:ascii="Arial" w:hAnsi="Arial" w:cs="Arial"/>
          <w:spacing w:val="-3"/>
          <w:sz w:val="21"/>
          <w:szCs w:val="21"/>
        </w:rPr>
      </w:pPr>
      <w:r>
        <w:rPr>
          <w:rFonts w:ascii="Arial" w:hAnsi="Arial" w:cs="Arial"/>
          <w:spacing w:val="-3"/>
          <w:sz w:val="21"/>
          <w:szCs w:val="21"/>
        </w:rPr>
        <w:t xml:space="preserve">National Grid Electricity Transmission </w:t>
      </w:r>
      <w:proofErr w:type="gramStart"/>
      <w:r>
        <w:rPr>
          <w:rFonts w:ascii="Arial" w:hAnsi="Arial" w:cs="Arial"/>
          <w:spacing w:val="-3"/>
          <w:sz w:val="21"/>
          <w:szCs w:val="21"/>
        </w:rPr>
        <w:t>plc;</w:t>
      </w:r>
      <w:proofErr w:type="gramEnd"/>
    </w:p>
    <w:p w14:paraId="4E15C3A3" w14:textId="77777777" w:rsidR="00387383" w:rsidRDefault="00387383">
      <w:pPr>
        <w:numPr>
          <w:ilvl w:val="0"/>
          <w:numId w:val="1"/>
        </w:numPr>
        <w:kinsoku w:val="0"/>
        <w:overflowPunct w:val="0"/>
        <w:autoSpaceDE/>
        <w:autoSpaceDN/>
        <w:adjustRightInd/>
        <w:spacing w:line="233" w:lineRule="exact"/>
        <w:textAlignment w:val="baseline"/>
        <w:rPr>
          <w:rFonts w:ascii="Arial" w:hAnsi="Arial" w:cs="Arial"/>
          <w:spacing w:val="-3"/>
          <w:sz w:val="21"/>
          <w:szCs w:val="21"/>
        </w:rPr>
      </w:pPr>
      <w:r>
        <w:rPr>
          <w:rFonts w:ascii="Arial" w:hAnsi="Arial" w:cs="Arial"/>
          <w:spacing w:val="-3"/>
          <w:sz w:val="21"/>
          <w:szCs w:val="21"/>
        </w:rPr>
        <w:t xml:space="preserve">SP Transmission </w:t>
      </w:r>
      <w:proofErr w:type="gramStart"/>
      <w:r>
        <w:rPr>
          <w:rFonts w:ascii="Arial" w:hAnsi="Arial" w:cs="Arial"/>
          <w:spacing w:val="-3"/>
          <w:sz w:val="21"/>
          <w:szCs w:val="21"/>
        </w:rPr>
        <w:t>plc;</w:t>
      </w:r>
      <w:proofErr w:type="gramEnd"/>
    </w:p>
    <w:p w14:paraId="33FF1E0E" w14:textId="77777777" w:rsidR="00387383" w:rsidRDefault="00387383">
      <w:pPr>
        <w:numPr>
          <w:ilvl w:val="0"/>
          <w:numId w:val="1"/>
        </w:numPr>
        <w:kinsoku w:val="0"/>
        <w:overflowPunct w:val="0"/>
        <w:autoSpaceDE/>
        <w:autoSpaceDN/>
        <w:adjustRightInd/>
        <w:spacing w:line="254" w:lineRule="exact"/>
        <w:textAlignment w:val="baseline"/>
        <w:rPr>
          <w:ins w:id="6" w:author="Steve Baker [NESO]" w:date="2025-10-16T11:44:00Z" w16du:dateUtc="2025-10-16T10:44:00Z"/>
          <w:rFonts w:ascii="Arial" w:hAnsi="Arial" w:cs="Arial"/>
          <w:spacing w:val="-3"/>
          <w:sz w:val="21"/>
          <w:szCs w:val="21"/>
        </w:rPr>
      </w:pPr>
      <w:r>
        <w:rPr>
          <w:rFonts w:ascii="Arial" w:hAnsi="Arial" w:cs="Arial"/>
          <w:spacing w:val="-3"/>
          <w:sz w:val="21"/>
          <w:szCs w:val="21"/>
        </w:rPr>
        <w:t>SHE Transmission plc.</w:t>
      </w:r>
    </w:p>
    <w:p w14:paraId="6B1E6B82" w14:textId="58F3D382" w:rsidR="00765C99" w:rsidRDefault="00765C99">
      <w:pPr>
        <w:numPr>
          <w:ilvl w:val="0"/>
          <w:numId w:val="1"/>
        </w:numPr>
        <w:kinsoku w:val="0"/>
        <w:overflowPunct w:val="0"/>
        <w:autoSpaceDE/>
        <w:autoSpaceDN/>
        <w:adjustRightInd/>
        <w:spacing w:line="254" w:lineRule="exact"/>
        <w:textAlignment w:val="baseline"/>
        <w:rPr>
          <w:rFonts w:ascii="Arial" w:hAnsi="Arial" w:cs="Arial"/>
          <w:spacing w:val="-3"/>
          <w:sz w:val="21"/>
          <w:szCs w:val="21"/>
        </w:rPr>
      </w:pPr>
      <w:ins w:id="7" w:author="Steve Baker [NESO]" w:date="2025-10-16T11:44:00Z">
        <w:r w:rsidRPr="00765C99">
          <w:rPr>
            <w:rFonts w:ascii="Arial" w:hAnsi="Arial" w:cs="Arial"/>
            <w:spacing w:val="-3"/>
            <w:sz w:val="21"/>
            <w:szCs w:val="21"/>
            <w:u w:val="single"/>
          </w:rPr>
          <w:t>All Competitively Appointed Transmission License holders as appointed by Ofgem.</w:t>
        </w:r>
      </w:ins>
    </w:p>
    <w:p w14:paraId="5D30D0C2" w14:textId="77777777" w:rsidR="00387383" w:rsidRDefault="00387383">
      <w:pPr>
        <w:kinsoku w:val="0"/>
        <w:overflowPunct w:val="0"/>
        <w:autoSpaceDE/>
        <w:autoSpaceDN/>
        <w:adjustRightInd/>
        <w:spacing w:before="110" w:line="240" w:lineRule="exact"/>
        <w:ind w:left="792" w:right="288"/>
        <w:textAlignment w:val="baseline"/>
        <w:rPr>
          <w:rFonts w:ascii="Arial" w:hAnsi="Arial" w:cs="Arial"/>
          <w:sz w:val="21"/>
          <w:szCs w:val="21"/>
        </w:rPr>
      </w:pPr>
      <w:r>
        <w:rPr>
          <w:rFonts w:ascii="Arial" w:hAnsi="Arial" w:cs="Arial"/>
          <w:sz w:val="21"/>
          <w:szCs w:val="21"/>
        </w:rPr>
        <w:t>This procedure does not include Offshore Transmission Owners because they do not report a Network Asset Risk Metric to The Authority.</w:t>
      </w:r>
    </w:p>
    <w:p w14:paraId="34C57BDE" w14:textId="379B1022" w:rsidR="00387383" w:rsidRDefault="00387383">
      <w:pPr>
        <w:kinsoku w:val="0"/>
        <w:overflowPunct w:val="0"/>
        <w:autoSpaceDE/>
        <w:autoSpaceDN/>
        <w:adjustRightInd/>
        <w:spacing w:before="466" w:line="240" w:lineRule="exact"/>
        <w:ind w:left="792" w:right="144" w:hanging="648"/>
        <w:jc w:val="both"/>
        <w:textAlignment w:val="baseline"/>
        <w:rPr>
          <w:rFonts w:ascii="Arial" w:hAnsi="Arial" w:cs="Arial"/>
          <w:sz w:val="21"/>
          <w:szCs w:val="21"/>
        </w:rPr>
      </w:pPr>
      <w:r>
        <w:rPr>
          <w:rFonts w:ascii="Arial" w:hAnsi="Arial" w:cs="Arial"/>
          <w:sz w:val="21"/>
          <w:szCs w:val="21"/>
        </w:rPr>
        <w:t xml:space="preserve">1.1.3 This procedure defines the tasks, formal documentation, interface requirements, timescales and responsibilities that apply to </w:t>
      </w:r>
      <w:r w:rsidR="008F0B19">
        <w:rPr>
          <w:rFonts w:ascii="Arial" w:hAnsi="Arial" w:cs="Arial"/>
          <w:sz w:val="21"/>
          <w:szCs w:val="21"/>
        </w:rPr>
        <w:t>The Company</w:t>
      </w:r>
      <w:r>
        <w:rPr>
          <w:rFonts w:ascii="Arial" w:hAnsi="Arial" w:cs="Arial"/>
          <w:sz w:val="21"/>
          <w:szCs w:val="21"/>
        </w:rPr>
        <w:t>, and the Onshore TOs.</w:t>
      </w:r>
    </w:p>
    <w:p w14:paraId="172DC1E0" w14:textId="52C6C317" w:rsidR="00387383" w:rsidRDefault="00387383">
      <w:pPr>
        <w:kinsoku w:val="0"/>
        <w:overflowPunct w:val="0"/>
        <w:autoSpaceDE/>
        <w:autoSpaceDN/>
        <w:adjustRightInd/>
        <w:spacing w:before="446" w:line="240" w:lineRule="exact"/>
        <w:ind w:left="792" w:right="144" w:hanging="648"/>
        <w:jc w:val="both"/>
        <w:textAlignment w:val="baseline"/>
        <w:rPr>
          <w:rFonts w:ascii="Arial" w:hAnsi="Arial" w:cs="Arial"/>
          <w:sz w:val="21"/>
          <w:szCs w:val="21"/>
        </w:rPr>
      </w:pPr>
      <w:r>
        <w:rPr>
          <w:rFonts w:ascii="Arial" w:hAnsi="Arial" w:cs="Arial"/>
          <w:sz w:val="21"/>
          <w:szCs w:val="21"/>
        </w:rPr>
        <w:t xml:space="preserve">1.1.4 </w:t>
      </w:r>
      <w:r w:rsidR="008F0B19">
        <w:rPr>
          <w:rFonts w:ascii="Arial" w:hAnsi="Arial" w:cs="Arial"/>
          <w:sz w:val="21"/>
          <w:szCs w:val="21"/>
        </w:rPr>
        <w:t>The Company</w:t>
      </w:r>
      <w:r>
        <w:rPr>
          <w:rFonts w:ascii="Arial" w:hAnsi="Arial" w:cs="Arial"/>
          <w:sz w:val="21"/>
          <w:szCs w:val="21"/>
        </w:rPr>
        <w:t xml:space="preserve"> shall be responsible for collecting information and carrying out analysis to provide the Onshore TOs with data specified in this STCP.</w:t>
      </w:r>
    </w:p>
    <w:p w14:paraId="51737A20" w14:textId="141D290A" w:rsidR="00387383" w:rsidRDefault="00387383">
      <w:pPr>
        <w:kinsoku w:val="0"/>
        <w:overflowPunct w:val="0"/>
        <w:autoSpaceDE/>
        <w:autoSpaceDN/>
        <w:adjustRightInd/>
        <w:spacing w:before="463" w:line="231" w:lineRule="exact"/>
        <w:ind w:left="792" w:right="144" w:hanging="648"/>
        <w:jc w:val="both"/>
        <w:textAlignment w:val="baseline"/>
        <w:rPr>
          <w:rFonts w:ascii="Arial" w:hAnsi="Arial" w:cs="Arial"/>
          <w:spacing w:val="-4"/>
          <w:sz w:val="21"/>
          <w:szCs w:val="21"/>
        </w:rPr>
      </w:pPr>
      <w:r>
        <w:rPr>
          <w:rFonts w:ascii="Arial" w:hAnsi="Arial" w:cs="Arial"/>
          <w:spacing w:val="-4"/>
          <w:sz w:val="21"/>
          <w:szCs w:val="21"/>
        </w:rPr>
        <w:t xml:space="preserve">1.1.5 Some of this data is produced as part of existing </w:t>
      </w:r>
      <w:r w:rsidR="008F0B19">
        <w:rPr>
          <w:rFonts w:ascii="Arial" w:hAnsi="Arial" w:cs="Arial"/>
          <w:spacing w:val="-4"/>
          <w:sz w:val="21"/>
          <w:szCs w:val="21"/>
        </w:rPr>
        <w:t>The Company</w:t>
      </w:r>
      <w:r>
        <w:rPr>
          <w:rFonts w:ascii="Arial" w:hAnsi="Arial" w:cs="Arial"/>
          <w:spacing w:val="-4"/>
          <w:sz w:val="21"/>
          <w:szCs w:val="21"/>
        </w:rPr>
        <w:t xml:space="preserve"> activities. This STC Procedure assumes </w:t>
      </w:r>
      <w:r w:rsidR="008F0B19">
        <w:rPr>
          <w:rFonts w:ascii="Arial" w:hAnsi="Arial" w:cs="Arial"/>
          <w:spacing w:val="-4"/>
          <w:sz w:val="21"/>
          <w:szCs w:val="21"/>
        </w:rPr>
        <w:t>The Company</w:t>
      </w:r>
      <w:r>
        <w:rPr>
          <w:rFonts w:ascii="Arial" w:hAnsi="Arial" w:cs="Arial"/>
          <w:spacing w:val="-4"/>
          <w:sz w:val="21"/>
          <w:szCs w:val="21"/>
        </w:rPr>
        <w:t xml:space="preserve"> continues to provide these data outputs. Any changes to these data outputs that would affect the System Consequence methodology shall be raised at a working group of the signatories of this STCP in accordance with section 3.1 of this document.</w:t>
      </w:r>
    </w:p>
    <w:p w14:paraId="56210FF7" w14:textId="3DBC10FE" w:rsidR="00387383" w:rsidRDefault="00387383">
      <w:pPr>
        <w:kinsoku w:val="0"/>
        <w:overflowPunct w:val="0"/>
        <w:autoSpaceDE/>
        <w:autoSpaceDN/>
        <w:adjustRightInd/>
        <w:spacing w:before="451" w:line="240" w:lineRule="exact"/>
        <w:ind w:left="792" w:right="144" w:hanging="648"/>
        <w:jc w:val="both"/>
        <w:textAlignment w:val="baseline"/>
        <w:rPr>
          <w:rFonts w:ascii="Arial" w:hAnsi="Arial" w:cs="Arial"/>
          <w:sz w:val="21"/>
          <w:szCs w:val="21"/>
        </w:rPr>
      </w:pPr>
      <w:r>
        <w:rPr>
          <w:rFonts w:ascii="Arial" w:hAnsi="Arial" w:cs="Arial"/>
          <w:sz w:val="21"/>
          <w:szCs w:val="21"/>
        </w:rPr>
        <w:t xml:space="preserve">1.1.6 Where </w:t>
      </w:r>
      <w:proofErr w:type="gramStart"/>
      <w:r w:rsidR="008F0B19">
        <w:rPr>
          <w:rFonts w:ascii="Arial" w:hAnsi="Arial" w:cs="Arial"/>
          <w:sz w:val="21"/>
          <w:szCs w:val="21"/>
        </w:rPr>
        <w:t>The</w:t>
      </w:r>
      <w:proofErr w:type="gramEnd"/>
      <w:r w:rsidR="008F0B19">
        <w:rPr>
          <w:rFonts w:ascii="Arial" w:hAnsi="Arial" w:cs="Arial"/>
          <w:sz w:val="21"/>
          <w:szCs w:val="21"/>
        </w:rPr>
        <w:t xml:space="preserve"> Company</w:t>
      </w:r>
      <w:r>
        <w:rPr>
          <w:rFonts w:ascii="Arial" w:hAnsi="Arial" w:cs="Arial"/>
          <w:sz w:val="21"/>
          <w:szCs w:val="21"/>
        </w:rPr>
        <w:t xml:space="preserve"> is responsible for additional data provision, guidance on these processes is defined in the appendices to this STCP, along with the data exchange forms to be used.</w:t>
      </w:r>
    </w:p>
    <w:p w14:paraId="4D6E579D" w14:textId="77777777" w:rsidR="00387383" w:rsidRDefault="00387383">
      <w:pPr>
        <w:kinsoku w:val="0"/>
        <w:overflowPunct w:val="0"/>
        <w:autoSpaceDE/>
        <w:autoSpaceDN/>
        <w:adjustRightInd/>
        <w:spacing w:before="95" w:after="343" w:line="241" w:lineRule="exact"/>
        <w:ind w:left="792"/>
        <w:textAlignment w:val="baseline"/>
        <w:rPr>
          <w:rFonts w:ascii="Arial" w:hAnsi="Arial" w:cs="Arial"/>
          <w:spacing w:val="-4"/>
          <w:sz w:val="21"/>
          <w:szCs w:val="21"/>
        </w:rPr>
      </w:pPr>
      <w:r>
        <w:rPr>
          <w:rFonts w:ascii="Arial" w:hAnsi="Arial" w:cs="Arial"/>
          <w:spacing w:val="-4"/>
          <w:sz w:val="21"/>
          <w:szCs w:val="21"/>
        </w:rPr>
        <w:t>The data provision required by the NARM includes:</w:t>
      </w:r>
    </w:p>
    <w:tbl>
      <w:tblPr>
        <w:tblW w:w="0" w:type="auto"/>
        <w:tblInd w:w="35" w:type="dxa"/>
        <w:tblLayout w:type="fixed"/>
        <w:tblCellMar>
          <w:left w:w="0" w:type="dxa"/>
          <w:right w:w="0" w:type="dxa"/>
        </w:tblCellMar>
        <w:tblLook w:val="0000" w:firstRow="0" w:lastRow="0" w:firstColumn="0" w:lastColumn="0" w:noHBand="0" w:noVBand="0"/>
      </w:tblPr>
      <w:tblGrid>
        <w:gridCol w:w="1642"/>
        <w:gridCol w:w="1248"/>
        <w:gridCol w:w="2342"/>
        <w:gridCol w:w="1810"/>
        <w:gridCol w:w="1545"/>
      </w:tblGrid>
      <w:tr w:rsidR="00387383" w:rsidRPr="00E87070" w14:paraId="428AF4E5" w14:textId="77777777">
        <w:trPr>
          <w:trHeight w:hRule="exact" w:val="936"/>
        </w:trPr>
        <w:tc>
          <w:tcPr>
            <w:tcW w:w="1642" w:type="dxa"/>
            <w:tcBorders>
              <w:top w:val="single" w:sz="6" w:space="0" w:color="auto"/>
              <w:left w:val="single" w:sz="6" w:space="0" w:color="auto"/>
              <w:bottom w:val="single" w:sz="6" w:space="0" w:color="auto"/>
              <w:right w:val="single" w:sz="6" w:space="0" w:color="auto"/>
            </w:tcBorders>
          </w:tcPr>
          <w:p w14:paraId="1D23F68F" w14:textId="77777777" w:rsidR="00387383" w:rsidRPr="00E87070" w:rsidRDefault="00387383">
            <w:pPr>
              <w:kinsoku w:val="0"/>
              <w:overflowPunct w:val="0"/>
              <w:autoSpaceDE/>
              <w:autoSpaceDN/>
              <w:adjustRightInd/>
              <w:spacing w:after="461" w:line="229" w:lineRule="exact"/>
              <w:jc w:val="center"/>
              <w:textAlignment w:val="baseline"/>
              <w:rPr>
                <w:rFonts w:ascii="Arial" w:hAnsi="Arial" w:cs="Arial"/>
                <w:b/>
                <w:bCs/>
                <w:sz w:val="21"/>
                <w:szCs w:val="21"/>
              </w:rPr>
            </w:pPr>
            <w:r w:rsidRPr="00E87070">
              <w:rPr>
                <w:rFonts w:ascii="Arial" w:hAnsi="Arial" w:cs="Arial"/>
                <w:b/>
                <w:bCs/>
                <w:sz w:val="21"/>
                <w:szCs w:val="21"/>
              </w:rPr>
              <w:t>System</w:t>
            </w:r>
            <w:r w:rsidRPr="00E87070">
              <w:rPr>
                <w:rFonts w:ascii="Arial" w:hAnsi="Arial" w:cs="Arial"/>
                <w:b/>
                <w:bCs/>
                <w:sz w:val="21"/>
                <w:szCs w:val="21"/>
              </w:rPr>
              <w:br/>
              <w:t>Consequence</w:t>
            </w:r>
          </w:p>
        </w:tc>
        <w:tc>
          <w:tcPr>
            <w:tcW w:w="1248" w:type="dxa"/>
            <w:tcBorders>
              <w:top w:val="single" w:sz="6" w:space="0" w:color="auto"/>
              <w:left w:val="single" w:sz="6" w:space="0" w:color="auto"/>
              <w:bottom w:val="single" w:sz="6" w:space="0" w:color="auto"/>
              <w:right w:val="single" w:sz="6" w:space="0" w:color="auto"/>
            </w:tcBorders>
          </w:tcPr>
          <w:p w14:paraId="07B67B3C" w14:textId="77777777" w:rsidR="00387383" w:rsidRPr="00E87070" w:rsidRDefault="00387383">
            <w:pPr>
              <w:kinsoku w:val="0"/>
              <w:overflowPunct w:val="0"/>
              <w:autoSpaceDE/>
              <w:autoSpaceDN/>
              <w:adjustRightInd/>
              <w:spacing w:after="687" w:line="229" w:lineRule="exact"/>
              <w:ind w:right="405"/>
              <w:jc w:val="right"/>
              <w:textAlignment w:val="baseline"/>
              <w:rPr>
                <w:rFonts w:ascii="Arial" w:hAnsi="Arial" w:cs="Arial"/>
                <w:b/>
                <w:bCs/>
                <w:sz w:val="21"/>
                <w:szCs w:val="21"/>
              </w:rPr>
            </w:pPr>
            <w:r w:rsidRPr="00E87070">
              <w:rPr>
                <w:rFonts w:ascii="Arial" w:hAnsi="Arial" w:cs="Arial"/>
                <w:b/>
                <w:bCs/>
                <w:sz w:val="21"/>
                <w:szCs w:val="21"/>
              </w:rPr>
              <w:t>Data</w:t>
            </w:r>
          </w:p>
        </w:tc>
        <w:tc>
          <w:tcPr>
            <w:tcW w:w="2342" w:type="dxa"/>
            <w:tcBorders>
              <w:top w:val="single" w:sz="6" w:space="0" w:color="auto"/>
              <w:left w:val="single" w:sz="6" w:space="0" w:color="auto"/>
              <w:bottom w:val="single" w:sz="6" w:space="0" w:color="auto"/>
              <w:right w:val="single" w:sz="6" w:space="0" w:color="auto"/>
            </w:tcBorders>
          </w:tcPr>
          <w:p w14:paraId="7EA25182" w14:textId="77777777" w:rsidR="00387383" w:rsidRPr="00E87070" w:rsidRDefault="00387383">
            <w:pPr>
              <w:kinsoku w:val="0"/>
              <w:overflowPunct w:val="0"/>
              <w:autoSpaceDE/>
              <w:autoSpaceDN/>
              <w:adjustRightInd/>
              <w:spacing w:after="687" w:line="229" w:lineRule="exact"/>
              <w:jc w:val="center"/>
              <w:textAlignment w:val="baseline"/>
              <w:rPr>
                <w:rFonts w:ascii="Arial" w:hAnsi="Arial" w:cs="Arial"/>
                <w:b/>
                <w:bCs/>
                <w:sz w:val="21"/>
                <w:szCs w:val="21"/>
              </w:rPr>
            </w:pPr>
            <w:r w:rsidRPr="00E87070">
              <w:rPr>
                <w:rFonts w:ascii="Arial" w:hAnsi="Arial" w:cs="Arial"/>
                <w:b/>
                <w:bCs/>
                <w:sz w:val="21"/>
                <w:szCs w:val="21"/>
              </w:rPr>
              <w:t>Source</w:t>
            </w:r>
          </w:p>
        </w:tc>
        <w:tc>
          <w:tcPr>
            <w:tcW w:w="1810" w:type="dxa"/>
            <w:tcBorders>
              <w:top w:val="single" w:sz="6" w:space="0" w:color="auto"/>
              <w:left w:val="single" w:sz="6" w:space="0" w:color="auto"/>
              <w:bottom w:val="single" w:sz="6" w:space="0" w:color="auto"/>
              <w:right w:val="single" w:sz="6" w:space="0" w:color="auto"/>
            </w:tcBorders>
          </w:tcPr>
          <w:p w14:paraId="341DE894" w14:textId="77777777" w:rsidR="00387383" w:rsidRPr="00E87070" w:rsidRDefault="00387383">
            <w:pPr>
              <w:kinsoku w:val="0"/>
              <w:overflowPunct w:val="0"/>
              <w:autoSpaceDE/>
              <w:autoSpaceDN/>
              <w:adjustRightInd/>
              <w:spacing w:after="687" w:line="229" w:lineRule="exact"/>
              <w:jc w:val="center"/>
              <w:textAlignment w:val="baseline"/>
              <w:rPr>
                <w:rFonts w:ascii="Arial" w:hAnsi="Arial" w:cs="Arial"/>
                <w:b/>
                <w:bCs/>
                <w:sz w:val="21"/>
                <w:szCs w:val="21"/>
              </w:rPr>
            </w:pPr>
            <w:r w:rsidRPr="00E87070">
              <w:rPr>
                <w:rFonts w:ascii="Arial" w:hAnsi="Arial" w:cs="Arial"/>
                <w:b/>
                <w:bCs/>
                <w:sz w:val="21"/>
                <w:szCs w:val="21"/>
              </w:rPr>
              <w:t>Responsibility</w:t>
            </w:r>
          </w:p>
        </w:tc>
        <w:tc>
          <w:tcPr>
            <w:tcW w:w="1545" w:type="dxa"/>
            <w:tcBorders>
              <w:top w:val="single" w:sz="6" w:space="0" w:color="auto"/>
              <w:left w:val="single" w:sz="6" w:space="0" w:color="auto"/>
              <w:bottom w:val="single" w:sz="6" w:space="0" w:color="auto"/>
              <w:right w:val="single" w:sz="6" w:space="0" w:color="auto"/>
            </w:tcBorders>
          </w:tcPr>
          <w:p w14:paraId="7A705572" w14:textId="77777777" w:rsidR="00387383" w:rsidRPr="00E87070" w:rsidRDefault="00387383">
            <w:pPr>
              <w:kinsoku w:val="0"/>
              <w:overflowPunct w:val="0"/>
              <w:autoSpaceDE/>
              <w:autoSpaceDN/>
              <w:adjustRightInd/>
              <w:spacing w:line="227" w:lineRule="exact"/>
              <w:jc w:val="center"/>
              <w:textAlignment w:val="baseline"/>
              <w:rPr>
                <w:rFonts w:ascii="Arial" w:hAnsi="Arial" w:cs="Arial"/>
                <w:b/>
                <w:bCs/>
                <w:sz w:val="21"/>
                <w:szCs w:val="21"/>
              </w:rPr>
            </w:pPr>
            <w:r w:rsidRPr="00E87070">
              <w:rPr>
                <w:rFonts w:ascii="Arial" w:hAnsi="Arial" w:cs="Arial"/>
                <w:b/>
                <w:bCs/>
                <w:sz w:val="21"/>
                <w:szCs w:val="21"/>
              </w:rPr>
              <w:t>Data</w:t>
            </w:r>
            <w:r w:rsidRPr="00E87070">
              <w:rPr>
                <w:rFonts w:ascii="Arial" w:hAnsi="Arial" w:cs="Arial"/>
                <w:b/>
                <w:bCs/>
                <w:sz w:val="21"/>
                <w:szCs w:val="21"/>
              </w:rPr>
              <w:br/>
              <w:t>Exchange</w:t>
            </w:r>
            <w:r w:rsidRPr="00E87070">
              <w:rPr>
                <w:rFonts w:ascii="Arial" w:hAnsi="Arial" w:cs="Arial"/>
                <w:b/>
                <w:bCs/>
                <w:sz w:val="21"/>
                <w:szCs w:val="21"/>
              </w:rPr>
              <w:br/>
              <w:t>Process</w:t>
            </w:r>
            <w:r w:rsidRPr="00E87070">
              <w:rPr>
                <w:rFonts w:ascii="Arial" w:hAnsi="Arial" w:cs="Arial"/>
                <w:b/>
                <w:bCs/>
                <w:sz w:val="21"/>
                <w:szCs w:val="21"/>
              </w:rPr>
              <w:br/>
              <w:t>Applies</w:t>
            </w:r>
          </w:p>
        </w:tc>
      </w:tr>
      <w:tr w:rsidR="00387383" w:rsidRPr="00E87070" w14:paraId="0CFE3A20" w14:textId="77777777">
        <w:trPr>
          <w:trHeight w:hRule="exact" w:val="898"/>
        </w:trPr>
        <w:tc>
          <w:tcPr>
            <w:tcW w:w="1642" w:type="dxa"/>
            <w:tcBorders>
              <w:top w:val="single" w:sz="6" w:space="0" w:color="auto"/>
              <w:left w:val="single" w:sz="6" w:space="0" w:color="auto"/>
              <w:bottom w:val="nil"/>
              <w:right w:val="single" w:sz="6" w:space="0" w:color="auto"/>
            </w:tcBorders>
          </w:tcPr>
          <w:p w14:paraId="67E1C00B"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tcBorders>
              <w:top w:val="single" w:sz="6" w:space="0" w:color="auto"/>
              <w:left w:val="single" w:sz="6" w:space="0" w:color="auto"/>
              <w:bottom w:val="nil"/>
              <w:right w:val="single" w:sz="6" w:space="0" w:color="auto"/>
            </w:tcBorders>
          </w:tcPr>
          <w:p w14:paraId="5A915171"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342" w:type="dxa"/>
            <w:tcBorders>
              <w:top w:val="single" w:sz="6" w:space="0" w:color="auto"/>
              <w:left w:val="single" w:sz="6" w:space="0" w:color="auto"/>
              <w:bottom w:val="nil"/>
              <w:right w:val="single" w:sz="6" w:space="0" w:color="auto"/>
            </w:tcBorders>
          </w:tcPr>
          <w:p w14:paraId="13EE4807" w14:textId="77777777" w:rsidR="00387383" w:rsidRPr="00E87070" w:rsidRDefault="00387383">
            <w:pPr>
              <w:kinsoku w:val="0"/>
              <w:overflowPunct w:val="0"/>
              <w:autoSpaceDE/>
              <w:autoSpaceDN/>
              <w:adjustRightInd/>
              <w:spacing w:before="158" w:line="182" w:lineRule="exact"/>
              <w:jc w:val="center"/>
              <w:textAlignment w:val="baseline"/>
              <w:rPr>
                <w:rFonts w:ascii="Arial" w:hAnsi="Arial" w:cs="Arial"/>
                <w:sz w:val="16"/>
                <w:szCs w:val="16"/>
              </w:rPr>
            </w:pPr>
            <w:r w:rsidRPr="00E87070">
              <w:rPr>
                <w:rFonts w:ascii="Arial" w:hAnsi="Arial" w:cs="Arial"/>
                <w:sz w:val="16"/>
                <w:szCs w:val="16"/>
              </w:rPr>
              <w:t>The historical system buy</w:t>
            </w:r>
            <w:r w:rsidRPr="00E87070">
              <w:rPr>
                <w:rFonts w:ascii="Arial" w:hAnsi="Arial" w:cs="Arial"/>
                <w:sz w:val="16"/>
                <w:szCs w:val="16"/>
              </w:rPr>
              <w:br/>
              <w:t>price information is available</w:t>
            </w:r>
            <w:r w:rsidRPr="00E87070">
              <w:rPr>
                <w:rFonts w:ascii="Arial" w:hAnsi="Arial" w:cs="Arial"/>
                <w:sz w:val="16"/>
                <w:szCs w:val="16"/>
              </w:rPr>
              <w:br/>
              <w:t>to be downloaded from 2016</w:t>
            </w:r>
            <w:r w:rsidRPr="00E87070">
              <w:rPr>
                <w:rFonts w:ascii="Arial" w:hAnsi="Arial" w:cs="Arial"/>
                <w:sz w:val="16"/>
                <w:szCs w:val="16"/>
              </w:rPr>
              <w:br/>
              <w:t xml:space="preserve">onwards on the </w:t>
            </w:r>
            <w:proofErr w:type="spellStart"/>
            <w:r w:rsidRPr="00E87070">
              <w:rPr>
                <w:rFonts w:ascii="Arial" w:hAnsi="Arial" w:cs="Arial"/>
                <w:sz w:val="16"/>
                <w:szCs w:val="16"/>
              </w:rPr>
              <w:t>Elexon</w:t>
            </w:r>
            <w:proofErr w:type="spellEnd"/>
          </w:p>
        </w:tc>
        <w:tc>
          <w:tcPr>
            <w:tcW w:w="1810" w:type="dxa"/>
            <w:tcBorders>
              <w:top w:val="single" w:sz="6" w:space="0" w:color="auto"/>
              <w:left w:val="single" w:sz="6" w:space="0" w:color="auto"/>
              <w:bottom w:val="nil"/>
              <w:right w:val="single" w:sz="6" w:space="0" w:color="auto"/>
            </w:tcBorders>
          </w:tcPr>
          <w:p w14:paraId="374DDE34"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tcBorders>
              <w:top w:val="single" w:sz="6" w:space="0" w:color="auto"/>
              <w:left w:val="single" w:sz="6" w:space="0" w:color="auto"/>
              <w:bottom w:val="nil"/>
              <w:right w:val="single" w:sz="6" w:space="0" w:color="auto"/>
            </w:tcBorders>
          </w:tcPr>
          <w:p w14:paraId="41524A6E"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3F01500E" w14:textId="77777777">
        <w:trPr>
          <w:trHeight w:hRule="exact" w:val="187"/>
        </w:trPr>
        <w:tc>
          <w:tcPr>
            <w:tcW w:w="1642" w:type="dxa"/>
            <w:tcBorders>
              <w:top w:val="nil"/>
              <w:left w:val="single" w:sz="6" w:space="0" w:color="auto"/>
              <w:bottom w:val="nil"/>
              <w:right w:val="single" w:sz="6" w:space="0" w:color="auto"/>
            </w:tcBorders>
          </w:tcPr>
          <w:p w14:paraId="1008A123"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tcBorders>
              <w:top w:val="nil"/>
              <w:left w:val="single" w:sz="6" w:space="0" w:color="auto"/>
              <w:bottom w:val="nil"/>
              <w:right w:val="single" w:sz="6" w:space="0" w:color="auto"/>
            </w:tcBorders>
            <w:vAlign w:val="center"/>
          </w:tcPr>
          <w:p w14:paraId="361A8871" w14:textId="77777777" w:rsidR="00387383" w:rsidRPr="00E87070" w:rsidRDefault="00387383">
            <w:pPr>
              <w:kinsoku w:val="0"/>
              <w:overflowPunct w:val="0"/>
              <w:autoSpaceDE/>
              <w:autoSpaceDN/>
              <w:adjustRightInd/>
              <w:spacing w:line="175" w:lineRule="exact"/>
              <w:ind w:right="315"/>
              <w:jc w:val="right"/>
              <w:textAlignment w:val="baseline"/>
              <w:rPr>
                <w:rFonts w:ascii="Arial" w:hAnsi="Arial" w:cs="Arial"/>
                <w:sz w:val="16"/>
                <w:szCs w:val="16"/>
              </w:rPr>
            </w:pPr>
            <w:r w:rsidRPr="00E87070">
              <w:rPr>
                <w:rFonts w:ascii="Arial" w:hAnsi="Arial" w:cs="Arial"/>
                <w:sz w:val="16"/>
                <w:szCs w:val="16"/>
              </w:rPr>
              <w:t>Annual</w:t>
            </w:r>
          </w:p>
        </w:tc>
        <w:tc>
          <w:tcPr>
            <w:tcW w:w="2342" w:type="dxa"/>
            <w:tcBorders>
              <w:top w:val="nil"/>
              <w:left w:val="single" w:sz="6" w:space="0" w:color="auto"/>
              <w:bottom w:val="nil"/>
              <w:right w:val="single" w:sz="6" w:space="0" w:color="auto"/>
            </w:tcBorders>
            <w:vAlign w:val="center"/>
          </w:tcPr>
          <w:p w14:paraId="32F130E4" w14:textId="77777777" w:rsidR="00387383" w:rsidRPr="00E87070" w:rsidRDefault="00387383">
            <w:pPr>
              <w:kinsoku w:val="0"/>
              <w:overflowPunct w:val="0"/>
              <w:autoSpaceDE/>
              <w:autoSpaceDN/>
              <w:adjustRightInd/>
              <w:spacing w:line="175" w:lineRule="exact"/>
              <w:jc w:val="center"/>
              <w:textAlignment w:val="baseline"/>
              <w:rPr>
                <w:rFonts w:ascii="Arial" w:hAnsi="Arial" w:cs="Arial"/>
                <w:sz w:val="16"/>
                <w:szCs w:val="16"/>
              </w:rPr>
            </w:pPr>
            <w:r w:rsidRPr="00E87070">
              <w:rPr>
                <w:rFonts w:ascii="Arial" w:hAnsi="Arial" w:cs="Arial"/>
                <w:sz w:val="16"/>
                <w:szCs w:val="16"/>
              </w:rPr>
              <w:t>website:</w:t>
            </w:r>
          </w:p>
        </w:tc>
        <w:tc>
          <w:tcPr>
            <w:tcW w:w="1810" w:type="dxa"/>
            <w:tcBorders>
              <w:top w:val="nil"/>
              <w:left w:val="single" w:sz="6" w:space="0" w:color="auto"/>
              <w:bottom w:val="nil"/>
              <w:right w:val="single" w:sz="6" w:space="0" w:color="auto"/>
            </w:tcBorders>
          </w:tcPr>
          <w:p w14:paraId="69ED6C7F"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tcBorders>
              <w:top w:val="nil"/>
              <w:left w:val="single" w:sz="6" w:space="0" w:color="auto"/>
              <w:bottom w:val="nil"/>
              <w:right w:val="single" w:sz="6" w:space="0" w:color="auto"/>
            </w:tcBorders>
            <w:vAlign w:val="center"/>
          </w:tcPr>
          <w:p w14:paraId="546843E3" w14:textId="77777777" w:rsidR="00387383" w:rsidRPr="00E87070" w:rsidRDefault="00387383">
            <w:pPr>
              <w:kinsoku w:val="0"/>
              <w:overflowPunct w:val="0"/>
              <w:autoSpaceDE/>
              <w:autoSpaceDN/>
              <w:adjustRightInd/>
              <w:spacing w:line="175" w:lineRule="exact"/>
              <w:jc w:val="center"/>
              <w:textAlignment w:val="baseline"/>
              <w:rPr>
                <w:rFonts w:ascii="Arial" w:hAnsi="Arial" w:cs="Arial"/>
                <w:sz w:val="16"/>
                <w:szCs w:val="16"/>
              </w:rPr>
            </w:pPr>
            <w:r w:rsidRPr="00E87070">
              <w:rPr>
                <w:rFonts w:ascii="Arial" w:hAnsi="Arial" w:cs="Arial"/>
                <w:sz w:val="16"/>
                <w:szCs w:val="16"/>
              </w:rPr>
              <w:t xml:space="preserve">No </w:t>
            </w:r>
            <w:r w:rsidRPr="00E87070">
              <w:rPr>
                <w:rFonts w:ascii="Arial" w:hAnsi="Arial" w:cs="Arial"/>
                <w:sz w:val="18"/>
                <w:szCs w:val="18"/>
              </w:rPr>
              <w:t xml:space="preserve">– </w:t>
            </w:r>
            <w:r w:rsidRPr="00E87070">
              <w:rPr>
                <w:rFonts w:ascii="Arial" w:hAnsi="Arial" w:cs="Arial"/>
                <w:sz w:val="16"/>
                <w:szCs w:val="16"/>
              </w:rPr>
              <w:t>already</w:t>
            </w:r>
          </w:p>
        </w:tc>
      </w:tr>
      <w:tr w:rsidR="00387383" w:rsidRPr="00E87070" w14:paraId="4BB69414" w14:textId="77777777">
        <w:trPr>
          <w:trHeight w:hRule="exact" w:val="187"/>
        </w:trPr>
        <w:tc>
          <w:tcPr>
            <w:tcW w:w="1642" w:type="dxa"/>
            <w:tcBorders>
              <w:top w:val="nil"/>
              <w:left w:val="single" w:sz="6" w:space="0" w:color="auto"/>
              <w:bottom w:val="nil"/>
              <w:right w:val="single" w:sz="6" w:space="0" w:color="auto"/>
            </w:tcBorders>
            <w:vAlign w:val="center"/>
          </w:tcPr>
          <w:p w14:paraId="3068F4D7" w14:textId="77777777" w:rsidR="00387383" w:rsidRPr="00E87070" w:rsidRDefault="00387383">
            <w:pPr>
              <w:kinsoku w:val="0"/>
              <w:overflowPunct w:val="0"/>
              <w:autoSpaceDE/>
              <w:autoSpaceDN/>
              <w:adjustRightInd/>
              <w:spacing w:line="175" w:lineRule="exact"/>
              <w:jc w:val="center"/>
              <w:textAlignment w:val="baseline"/>
              <w:rPr>
                <w:rFonts w:ascii="Arial" w:hAnsi="Arial" w:cs="Arial"/>
                <w:sz w:val="16"/>
                <w:szCs w:val="16"/>
              </w:rPr>
            </w:pPr>
            <w:r w:rsidRPr="00E87070">
              <w:rPr>
                <w:rFonts w:ascii="Arial" w:hAnsi="Arial" w:cs="Arial"/>
                <w:sz w:val="16"/>
                <w:szCs w:val="16"/>
              </w:rPr>
              <w:t>Customer</w:t>
            </w:r>
          </w:p>
        </w:tc>
        <w:tc>
          <w:tcPr>
            <w:tcW w:w="1248" w:type="dxa"/>
            <w:tcBorders>
              <w:top w:val="nil"/>
              <w:left w:val="single" w:sz="6" w:space="0" w:color="auto"/>
              <w:bottom w:val="nil"/>
              <w:right w:val="single" w:sz="6" w:space="0" w:color="auto"/>
            </w:tcBorders>
            <w:vAlign w:val="center"/>
          </w:tcPr>
          <w:p w14:paraId="4585A815" w14:textId="77777777" w:rsidR="00387383" w:rsidRPr="00E87070" w:rsidRDefault="00387383">
            <w:pPr>
              <w:kinsoku w:val="0"/>
              <w:overflowPunct w:val="0"/>
              <w:autoSpaceDE/>
              <w:autoSpaceDN/>
              <w:adjustRightInd/>
              <w:spacing w:line="175" w:lineRule="exact"/>
              <w:ind w:right="315"/>
              <w:jc w:val="right"/>
              <w:textAlignment w:val="baseline"/>
              <w:rPr>
                <w:rFonts w:ascii="Arial" w:hAnsi="Arial" w:cs="Arial"/>
                <w:sz w:val="16"/>
                <w:szCs w:val="16"/>
              </w:rPr>
            </w:pPr>
            <w:r w:rsidRPr="00E87070">
              <w:rPr>
                <w:rFonts w:ascii="Arial" w:hAnsi="Arial" w:cs="Arial"/>
                <w:sz w:val="16"/>
                <w:szCs w:val="16"/>
              </w:rPr>
              <w:t>average</w:t>
            </w:r>
          </w:p>
        </w:tc>
        <w:tc>
          <w:tcPr>
            <w:tcW w:w="2342" w:type="dxa"/>
            <w:tcBorders>
              <w:top w:val="nil"/>
              <w:left w:val="single" w:sz="6" w:space="0" w:color="auto"/>
              <w:bottom w:val="nil"/>
              <w:right w:val="single" w:sz="6" w:space="0" w:color="auto"/>
            </w:tcBorders>
          </w:tcPr>
          <w:p w14:paraId="338E0E83"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810" w:type="dxa"/>
            <w:tcBorders>
              <w:top w:val="nil"/>
              <w:left w:val="single" w:sz="6" w:space="0" w:color="auto"/>
              <w:bottom w:val="nil"/>
              <w:right w:val="single" w:sz="6" w:space="0" w:color="auto"/>
            </w:tcBorders>
          </w:tcPr>
          <w:p w14:paraId="6BCF8C1B"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tcBorders>
              <w:top w:val="nil"/>
              <w:left w:val="single" w:sz="6" w:space="0" w:color="auto"/>
              <w:bottom w:val="nil"/>
              <w:right w:val="single" w:sz="6" w:space="0" w:color="auto"/>
            </w:tcBorders>
            <w:vAlign w:val="center"/>
          </w:tcPr>
          <w:p w14:paraId="143EE3D1" w14:textId="77777777" w:rsidR="00387383" w:rsidRPr="00E87070" w:rsidRDefault="00387383">
            <w:pPr>
              <w:kinsoku w:val="0"/>
              <w:overflowPunct w:val="0"/>
              <w:autoSpaceDE/>
              <w:autoSpaceDN/>
              <w:adjustRightInd/>
              <w:spacing w:line="175" w:lineRule="exact"/>
              <w:jc w:val="center"/>
              <w:textAlignment w:val="baseline"/>
              <w:rPr>
                <w:rFonts w:ascii="Arial" w:hAnsi="Arial" w:cs="Arial"/>
                <w:sz w:val="16"/>
                <w:szCs w:val="16"/>
              </w:rPr>
            </w:pPr>
            <w:r w:rsidRPr="00E87070">
              <w:rPr>
                <w:rFonts w:ascii="Arial" w:hAnsi="Arial" w:cs="Arial"/>
                <w:sz w:val="16"/>
                <w:szCs w:val="16"/>
              </w:rPr>
              <w:t>available in public</w:t>
            </w:r>
          </w:p>
        </w:tc>
      </w:tr>
      <w:tr w:rsidR="00387383" w:rsidRPr="00E87070" w14:paraId="78D90F42" w14:textId="77777777">
        <w:trPr>
          <w:cantSplit/>
          <w:trHeight w:hRule="exact" w:val="168"/>
        </w:trPr>
        <w:tc>
          <w:tcPr>
            <w:tcW w:w="1642" w:type="dxa"/>
            <w:vMerge w:val="restart"/>
            <w:tcBorders>
              <w:top w:val="nil"/>
              <w:left w:val="single" w:sz="6" w:space="0" w:color="auto"/>
              <w:bottom w:val="nil"/>
              <w:right w:val="single" w:sz="6" w:space="0" w:color="auto"/>
            </w:tcBorders>
          </w:tcPr>
          <w:p w14:paraId="365BA439" w14:textId="77777777" w:rsidR="00387383" w:rsidRPr="00E87070" w:rsidRDefault="00387383">
            <w:pPr>
              <w:kinsoku w:val="0"/>
              <w:overflowPunct w:val="0"/>
              <w:autoSpaceDE/>
              <w:autoSpaceDN/>
              <w:adjustRightInd/>
              <w:spacing w:after="176" w:line="185" w:lineRule="exact"/>
              <w:jc w:val="center"/>
              <w:textAlignment w:val="baseline"/>
              <w:rPr>
                <w:rFonts w:ascii="Arial" w:hAnsi="Arial" w:cs="Arial"/>
                <w:sz w:val="16"/>
                <w:szCs w:val="16"/>
              </w:rPr>
            </w:pPr>
            <w:r w:rsidRPr="00E87070">
              <w:rPr>
                <w:rFonts w:ascii="Arial" w:hAnsi="Arial" w:cs="Arial"/>
                <w:sz w:val="16"/>
                <w:szCs w:val="16"/>
              </w:rPr>
              <w:t>Disconnection</w:t>
            </w:r>
          </w:p>
        </w:tc>
        <w:tc>
          <w:tcPr>
            <w:tcW w:w="1248" w:type="dxa"/>
            <w:vMerge w:val="restart"/>
            <w:tcBorders>
              <w:top w:val="nil"/>
              <w:left w:val="single" w:sz="6" w:space="0" w:color="auto"/>
              <w:bottom w:val="nil"/>
              <w:right w:val="single" w:sz="6" w:space="0" w:color="auto"/>
            </w:tcBorders>
          </w:tcPr>
          <w:p w14:paraId="74B7FA31" w14:textId="77777777" w:rsidR="00387383" w:rsidRPr="00E87070" w:rsidRDefault="00387383">
            <w:pPr>
              <w:kinsoku w:val="0"/>
              <w:overflowPunct w:val="0"/>
              <w:autoSpaceDE/>
              <w:autoSpaceDN/>
              <w:adjustRightInd/>
              <w:spacing w:line="182" w:lineRule="exact"/>
              <w:jc w:val="center"/>
              <w:textAlignment w:val="baseline"/>
              <w:rPr>
                <w:rFonts w:ascii="Arial" w:hAnsi="Arial" w:cs="Arial"/>
                <w:sz w:val="16"/>
                <w:szCs w:val="16"/>
              </w:rPr>
            </w:pPr>
            <w:r w:rsidRPr="00E87070">
              <w:rPr>
                <w:rFonts w:ascii="Arial" w:hAnsi="Arial" w:cs="Arial"/>
                <w:sz w:val="16"/>
                <w:szCs w:val="16"/>
              </w:rPr>
              <w:t>system buy</w:t>
            </w:r>
            <w:r w:rsidRPr="00E87070">
              <w:rPr>
                <w:rFonts w:ascii="Arial" w:hAnsi="Arial" w:cs="Arial"/>
                <w:sz w:val="16"/>
                <w:szCs w:val="16"/>
              </w:rPr>
              <w:br/>
              <w:t>price (SBP) in</w:t>
            </w:r>
          </w:p>
        </w:tc>
        <w:tc>
          <w:tcPr>
            <w:tcW w:w="2342" w:type="dxa"/>
            <w:tcBorders>
              <w:top w:val="nil"/>
              <w:left w:val="single" w:sz="6" w:space="0" w:color="auto"/>
              <w:bottom w:val="single" w:sz="6" w:space="0" w:color="auto"/>
              <w:right w:val="single" w:sz="6" w:space="0" w:color="auto"/>
            </w:tcBorders>
            <w:vAlign w:val="center"/>
          </w:tcPr>
          <w:p w14:paraId="510621AF" w14:textId="77777777" w:rsidR="00387383" w:rsidRPr="00E87070" w:rsidRDefault="00387383">
            <w:pPr>
              <w:kinsoku w:val="0"/>
              <w:overflowPunct w:val="0"/>
              <w:autoSpaceDE/>
              <w:autoSpaceDN/>
              <w:adjustRightInd/>
              <w:spacing w:line="163" w:lineRule="exact"/>
              <w:jc w:val="center"/>
              <w:textAlignment w:val="baseline"/>
              <w:rPr>
                <w:rFonts w:ascii="Arial" w:hAnsi="Arial" w:cs="Arial"/>
                <w:color w:val="0000FF"/>
                <w:sz w:val="16"/>
                <w:szCs w:val="16"/>
              </w:rPr>
            </w:pPr>
            <w:hyperlink r:id="rId8" w:history="1">
              <w:r w:rsidRPr="00E87070">
                <w:rPr>
                  <w:rFonts w:ascii="Arial" w:hAnsi="Arial" w:cs="Arial"/>
                  <w:color w:val="0000FF"/>
                  <w:sz w:val="16"/>
                  <w:szCs w:val="16"/>
                  <w:u w:val="single"/>
                </w:rPr>
                <w:t>https://www.elexonportal.co.u</w:t>
              </w:r>
            </w:hyperlink>
          </w:p>
        </w:tc>
        <w:tc>
          <w:tcPr>
            <w:tcW w:w="1810" w:type="dxa"/>
            <w:vMerge w:val="restart"/>
            <w:tcBorders>
              <w:top w:val="nil"/>
              <w:left w:val="single" w:sz="6" w:space="0" w:color="auto"/>
              <w:bottom w:val="nil"/>
              <w:right w:val="single" w:sz="6" w:space="0" w:color="auto"/>
            </w:tcBorders>
          </w:tcPr>
          <w:p w14:paraId="73472863"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vMerge w:val="restart"/>
            <w:tcBorders>
              <w:top w:val="nil"/>
              <w:left w:val="single" w:sz="6" w:space="0" w:color="auto"/>
              <w:bottom w:val="nil"/>
              <w:right w:val="single" w:sz="6" w:space="0" w:color="auto"/>
            </w:tcBorders>
          </w:tcPr>
          <w:p w14:paraId="0BE55ACD" w14:textId="77777777" w:rsidR="00387383" w:rsidRPr="00E87070" w:rsidRDefault="00387383">
            <w:pPr>
              <w:kinsoku w:val="0"/>
              <w:overflowPunct w:val="0"/>
              <w:autoSpaceDE/>
              <w:autoSpaceDN/>
              <w:adjustRightInd/>
              <w:spacing w:after="176" w:line="185" w:lineRule="exact"/>
              <w:jc w:val="center"/>
              <w:textAlignment w:val="baseline"/>
              <w:rPr>
                <w:rFonts w:ascii="Arial" w:hAnsi="Arial" w:cs="Arial"/>
                <w:sz w:val="16"/>
                <w:szCs w:val="16"/>
              </w:rPr>
            </w:pPr>
            <w:r w:rsidRPr="00E87070">
              <w:rPr>
                <w:rFonts w:ascii="Arial" w:hAnsi="Arial" w:cs="Arial"/>
                <w:sz w:val="16"/>
                <w:szCs w:val="16"/>
              </w:rPr>
              <w:t>domain</w:t>
            </w:r>
          </w:p>
        </w:tc>
      </w:tr>
      <w:tr w:rsidR="00387383" w:rsidRPr="00E87070" w14:paraId="65F9F570" w14:textId="77777777">
        <w:trPr>
          <w:cantSplit/>
          <w:trHeight w:hRule="exact" w:val="197"/>
        </w:trPr>
        <w:tc>
          <w:tcPr>
            <w:tcW w:w="1642" w:type="dxa"/>
            <w:vMerge/>
            <w:tcBorders>
              <w:top w:val="nil"/>
              <w:left w:val="single" w:sz="6" w:space="0" w:color="auto"/>
              <w:bottom w:val="nil"/>
              <w:right w:val="single" w:sz="6" w:space="0" w:color="auto"/>
            </w:tcBorders>
          </w:tcPr>
          <w:p w14:paraId="3A2B5E4C"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1248" w:type="dxa"/>
            <w:vMerge/>
            <w:tcBorders>
              <w:top w:val="nil"/>
              <w:left w:val="single" w:sz="6" w:space="0" w:color="auto"/>
              <w:bottom w:val="nil"/>
              <w:right w:val="single" w:sz="6" w:space="0" w:color="auto"/>
            </w:tcBorders>
          </w:tcPr>
          <w:p w14:paraId="2CCD6540"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5EB20158" w14:textId="77777777" w:rsidR="00387383" w:rsidRPr="00E87070" w:rsidRDefault="00387383">
            <w:pPr>
              <w:kinsoku w:val="0"/>
              <w:overflowPunct w:val="0"/>
              <w:autoSpaceDE/>
              <w:autoSpaceDN/>
              <w:adjustRightInd/>
              <w:spacing w:line="185" w:lineRule="exact"/>
              <w:jc w:val="center"/>
              <w:textAlignment w:val="baseline"/>
              <w:rPr>
                <w:rFonts w:ascii="Arial" w:hAnsi="Arial" w:cs="Arial"/>
                <w:color w:val="0000FF"/>
                <w:sz w:val="16"/>
                <w:szCs w:val="16"/>
              </w:rPr>
            </w:pPr>
            <w:r w:rsidRPr="00E87070">
              <w:rPr>
                <w:rFonts w:ascii="Arial" w:hAnsi="Arial" w:cs="Arial"/>
                <w:color w:val="0000FF"/>
                <w:sz w:val="16"/>
                <w:szCs w:val="16"/>
              </w:rPr>
              <w:t>k/article/view/250?cachebust</w:t>
            </w:r>
          </w:p>
        </w:tc>
        <w:tc>
          <w:tcPr>
            <w:tcW w:w="1810" w:type="dxa"/>
            <w:vMerge/>
            <w:tcBorders>
              <w:top w:val="nil"/>
              <w:left w:val="single" w:sz="6" w:space="0" w:color="auto"/>
              <w:bottom w:val="nil"/>
              <w:right w:val="single" w:sz="6" w:space="0" w:color="auto"/>
            </w:tcBorders>
          </w:tcPr>
          <w:p w14:paraId="6DEA768A" w14:textId="77777777" w:rsidR="00387383" w:rsidRPr="00E87070" w:rsidRDefault="00387383">
            <w:pPr>
              <w:kinsoku w:val="0"/>
              <w:overflowPunct w:val="0"/>
              <w:autoSpaceDE/>
              <w:autoSpaceDN/>
              <w:adjustRightInd/>
              <w:spacing w:line="185" w:lineRule="exact"/>
              <w:jc w:val="center"/>
              <w:textAlignment w:val="baseline"/>
              <w:rPr>
                <w:rFonts w:ascii="Arial" w:hAnsi="Arial" w:cs="Arial"/>
                <w:color w:val="0000FF"/>
                <w:sz w:val="16"/>
                <w:szCs w:val="16"/>
              </w:rPr>
            </w:pPr>
          </w:p>
        </w:tc>
        <w:tc>
          <w:tcPr>
            <w:tcW w:w="1545" w:type="dxa"/>
            <w:vMerge/>
            <w:tcBorders>
              <w:top w:val="nil"/>
              <w:left w:val="single" w:sz="6" w:space="0" w:color="auto"/>
              <w:bottom w:val="nil"/>
              <w:right w:val="single" w:sz="6" w:space="0" w:color="auto"/>
            </w:tcBorders>
          </w:tcPr>
          <w:p w14:paraId="56D289B6" w14:textId="77777777" w:rsidR="00387383" w:rsidRPr="00E87070" w:rsidRDefault="00387383">
            <w:pPr>
              <w:kinsoku w:val="0"/>
              <w:overflowPunct w:val="0"/>
              <w:autoSpaceDE/>
              <w:autoSpaceDN/>
              <w:adjustRightInd/>
              <w:spacing w:line="185" w:lineRule="exact"/>
              <w:jc w:val="center"/>
              <w:textAlignment w:val="baseline"/>
              <w:rPr>
                <w:rFonts w:ascii="Arial" w:hAnsi="Arial" w:cs="Arial"/>
                <w:color w:val="0000FF"/>
                <w:sz w:val="16"/>
                <w:szCs w:val="16"/>
              </w:rPr>
            </w:pPr>
          </w:p>
        </w:tc>
      </w:tr>
      <w:tr w:rsidR="00387383" w:rsidRPr="00E87070" w14:paraId="0E102B97" w14:textId="77777777">
        <w:trPr>
          <w:cantSplit/>
          <w:trHeight w:hRule="exact" w:val="173"/>
        </w:trPr>
        <w:tc>
          <w:tcPr>
            <w:tcW w:w="1642" w:type="dxa"/>
            <w:vMerge w:val="restart"/>
            <w:tcBorders>
              <w:top w:val="nil"/>
              <w:left w:val="single" w:sz="6" w:space="0" w:color="auto"/>
              <w:bottom w:val="nil"/>
              <w:right w:val="single" w:sz="6" w:space="0" w:color="auto"/>
            </w:tcBorders>
          </w:tcPr>
          <w:p w14:paraId="4149C039"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vMerge w:val="restart"/>
            <w:tcBorders>
              <w:top w:val="nil"/>
              <w:left w:val="single" w:sz="6" w:space="0" w:color="auto"/>
              <w:bottom w:val="nil"/>
              <w:right w:val="single" w:sz="6" w:space="0" w:color="auto"/>
            </w:tcBorders>
          </w:tcPr>
          <w:p w14:paraId="4560322F" w14:textId="77777777" w:rsidR="00387383" w:rsidRPr="00E87070" w:rsidRDefault="00387383">
            <w:pPr>
              <w:kinsoku w:val="0"/>
              <w:overflowPunct w:val="0"/>
              <w:autoSpaceDE/>
              <w:autoSpaceDN/>
              <w:adjustRightInd/>
              <w:spacing w:line="81" w:lineRule="exact"/>
              <w:ind w:right="315"/>
              <w:jc w:val="right"/>
              <w:textAlignment w:val="baseline"/>
              <w:rPr>
                <w:rFonts w:ascii="Arial" w:hAnsi="Arial" w:cs="Arial"/>
                <w:sz w:val="10"/>
                <w:szCs w:val="10"/>
              </w:rPr>
            </w:pPr>
            <w:r w:rsidRPr="00E87070">
              <w:rPr>
                <w:rFonts w:ascii="Arial" w:hAnsi="Arial" w:cs="Arial"/>
                <w:sz w:val="10"/>
                <w:szCs w:val="10"/>
                <w:vertAlign w:val="superscript"/>
              </w:rPr>
              <w:t>-1</w:t>
            </w:r>
          </w:p>
          <w:p w14:paraId="167208FF" w14:textId="77777777" w:rsidR="00387383" w:rsidRPr="00E87070" w:rsidRDefault="00387383">
            <w:pPr>
              <w:kinsoku w:val="0"/>
              <w:overflowPunct w:val="0"/>
              <w:autoSpaceDE/>
              <w:autoSpaceDN/>
              <w:adjustRightInd/>
              <w:spacing w:after="32" w:line="175" w:lineRule="exact"/>
              <w:ind w:right="405"/>
              <w:jc w:val="right"/>
              <w:textAlignment w:val="baseline"/>
              <w:rPr>
                <w:rFonts w:ascii="Arial" w:hAnsi="Arial" w:cs="Arial"/>
                <w:sz w:val="16"/>
                <w:szCs w:val="16"/>
              </w:rPr>
            </w:pPr>
            <w:r w:rsidRPr="00E87070">
              <w:rPr>
                <w:rFonts w:ascii="Arial" w:hAnsi="Arial" w:cs="Arial"/>
                <w:sz w:val="16"/>
                <w:szCs w:val="16"/>
              </w:rPr>
              <w:t>£MWh</w:t>
            </w:r>
          </w:p>
        </w:tc>
        <w:tc>
          <w:tcPr>
            <w:tcW w:w="2342" w:type="dxa"/>
            <w:tcBorders>
              <w:top w:val="single" w:sz="6" w:space="0" w:color="auto"/>
              <w:left w:val="single" w:sz="6" w:space="0" w:color="auto"/>
              <w:bottom w:val="single" w:sz="6" w:space="0" w:color="auto"/>
              <w:right w:val="single" w:sz="6" w:space="0" w:color="auto"/>
            </w:tcBorders>
            <w:vAlign w:val="center"/>
          </w:tcPr>
          <w:p w14:paraId="2FCFE2E6" w14:textId="77777777" w:rsidR="00387383" w:rsidRPr="00E87070" w:rsidRDefault="00387383">
            <w:pPr>
              <w:kinsoku w:val="0"/>
              <w:overflowPunct w:val="0"/>
              <w:autoSpaceDE/>
              <w:autoSpaceDN/>
              <w:adjustRightInd/>
              <w:spacing w:line="167" w:lineRule="exact"/>
              <w:ind w:right="741"/>
              <w:jc w:val="right"/>
              <w:textAlignment w:val="baseline"/>
              <w:rPr>
                <w:rFonts w:ascii="Arial" w:hAnsi="Arial" w:cs="Arial"/>
                <w:color w:val="0000FF"/>
                <w:sz w:val="16"/>
                <w:szCs w:val="16"/>
              </w:rPr>
            </w:pPr>
            <w:r w:rsidRPr="00E87070">
              <w:rPr>
                <w:rFonts w:ascii="Arial" w:hAnsi="Arial" w:cs="Arial"/>
                <w:color w:val="0000FF"/>
                <w:sz w:val="16"/>
                <w:szCs w:val="16"/>
              </w:rPr>
              <w:t>=sqh7upejy1</w:t>
            </w:r>
          </w:p>
        </w:tc>
        <w:tc>
          <w:tcPr>
            <w:tcW w:w="1810" w:type="dxa"/>
            <w:vMerge w:val="restart"/>
            <w:tcBorders>
              <w:top w:val="nil"/>
              <w:left w:val="single" w:sz="6" w:space="0" w:color="auto"/>
              <w:bottom w:val="nil"/>
              <w:right w:val="single" w:sz="6" w:space="0" w:color="auto"/>
            </w:tcBorders>
          </w:tcPr>
          <w:p w14:paraId="5540573D"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vMerge w:val="restart"/>
            <w:tcBorders>
              <w:top w:val="nil"/>
              <w:left w:val="single" w:sz="6" w:space="0" w:color="auto"/>
              <w:bottom w:val="nil"/>
              <w:right w:val="single" w:sz="6" w:space="0" w:color="auto"/>
            </w:tcBorders>
          </w:tcPr>
          <w:p w14:paraId="205F9627"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5DAB0F54" w14:textId="77777777">
        <w:trPr>
          <w:cantSplit/>
          <w:trHeight w:hRule="exact" w:val="129"/>
        </w:trPr>
        <w:tc>
          <w:tcPr>
            <w:tcW w:w="1642" w:type="dxa"/>
            <w:vMerge/>
            <w:tcBorders>
              <w:top w:val="nil"/>
              <w:left w:val="single" w:sz="6" w:space="0" w:color="auto"/>
              <w:bottom w:val="nil"/>
              <w:right w:val="single" w:sz="6" w:space="0" w:color="auto"/>
            </w:tcBorders>
          </w:tcPr>
          <w:p w14:paraId="1D64F608"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vMerge/>
            <w:tcBorders>
              <w:top w:val="nil"/>
              <w:left w:val="single" w:sz="6" w:space="0" w:color="auto"/>
              <w:bottom w:val="nil"/>
              <w:right w:val="single" w:sz="6" w:space="0" w:color="auto"/>
            </w:tcBorders>
          </w:tcPr>
          <w:p w14:paraId="453F50E5"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342" w:type="dxa"/>
            <w:tcBorders>
              <w:top w:val="single" w:sz="6" w:space="0" w:color="auto"/>
              <w:left w:val="single" w:sz="6" w:space="0" w:color="auto"/>
              <w:bottom w:val="nil"/>
              <w:right w:val="single" w:sz="6" w:space="0" w:color="auto"/>
            </w:tcBorders>
          </w:tcPr>
          <w:p w14:paraId="290F3FAD"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810" w:type="dxa"/>
            <w:vMerge/>
            <w:tcBorders>
              <w:top w:val="nil"/>
              <w:left w:val="single" w:sz="6" w:space="0" w:color="auto"/>
              <w:bottom w:val="nil"/>
              <w:right w:val="single" w:sz="6" w:space="0" w:color="auto"/>
            </w:tcBorders>
          </w:tcPr>
          <w:p w14:paraId="490AAB8F"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vMerge/>
            <w:tcBorders>
              <w:top w:val="nil"/>
              <w:left w:val="single" w:sz="6" w:space="0" w:color="auto"/>
              <w:bottom w:val="nil"/>
              <w:right w:val="single" w:sz="6" w:space="0" w:color="auto"/>
            </w:tcBorders>
          </w:tcPr>
          <w:p w14:paraId="39647360"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6C1AA77F" w14:textId="77777777">
        <w:trPr>
          <w:cantSplit/>
          <w:trHeight w:hRule="exact" w:val="1200"/>
        </w:trPr>
        <w:tc>
          <w:tcPr>
            <w:tcW w:w="1642" w:type="dxa"/>
            <w:vMerge w:val="restart"/>
            <w:tcBorders>
              <w:top w:val="nil"/>
              <w:left w:val="single" w:sz="6" w:space="0" w:color="auto"/>
              <w:bottom w:val="nil"/>
              <w:right w:val="single" w:sz="6" w:space="0" w:color="auto"/>
            </w:tcBorders>
          </w:tcPr>
          <w:p w14:paraId="0677E11C"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tcBorders>
              <w:top w:val="nil"/>
              <w:left w:val="single" w:sz="6" w:space="0" w:color="auto"/>
              <w:bottom w:val="single" w:sz="6" w:space="0" w:color="auto"/>
              <w:right w:val="single" w:sz="6" w:space="0" w:color="auto"/>
            </w:tcBorders>
          </w:tcPr>
          <w:p w14:paraId="4003AF9C"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342" w:type="dxa"/>
            <w:tcBorders>
              <w:top w:val="nil"/>
              <w:left w:val="single" w:sz="6" w:space="0" w:color="auto"/>
              <w:bottom w:val="single" w:sz="6" w:space="0" w:color="auto"/>
              <w:right w:val="single" w:sz="6" w:space="0" w:color="auto"/>
            </w:tcBorders>
          </w:tcPr>
          <w:p w14:paraId="6874D59A" w14:textId="77777777" w:rsidR="00387383" w:rsidRPr="00E87070" w:rsidRDefault="00387383">
            <w:pPr>
              <w:kinsoku w:val="0"/>
              <w:overflowPunct w:val="0"/>
              <w:autoSpaceDE/>
              <w:autoSpaceDN/>
              <w:adjustRightInd/>
              <w:spacing w:before="78" w:line="185" w:lineRule="exact"/>
              <w:ind w:left="216" w:right="252" w:firstLine="144"/>
              <w:textAlignment w:val="baseline"/>
              <w:rPr>
                <w:rFonts w:ascii="Arial" w:hAnsi="Arial" w:cs="Arial"/>
                <w:spacing w:val="-1"/>
                <w:sz w:val="16"/>
                <w:szCs w:val="16"/>
              </w:rPr>
            </w:pPr>
            <w:r w:rsidRPr="00E87070">
              <w:rPr>
                <w:rFonts w:ascii="Arial" w:hAnsi="Arial" w:cs="Arial"/>
                <w:spacing w:val="-1"/>
                <w:sz w:val="16"/>
                <w:szCs w:val="16"/>
              </w:rPr>
              <w:t>The past calendar year average should be used in the system consequence model for the System Buy</w:t>
            </w:r>
          </w:p>
          <w:p w14:paraId="65335E4B" w14:textId="77777777" w:rsidR="00387383" w:rsidRPr="00E87070" w:rsidRDefault="00387383">
            <w:pPr>
              <w:kinsoku w:val="0"/>
              <w:overflowPunct w:val="0"/>
              <w:autoSpaceDE/>
              <w:autoSpaceDN/>
              <w:adjustRightInd/>
              <w:spacing w:after="199" w:line="178" w:lineRule="exact"/>
              <w:jc w:val="center"/>
              <w:textAlignment w:val="baseline"/>
              <w:rPr>
                <w:rFonts w:ascii="Arial" w:hAnsi="Arial" w:cs="Arial"/>
                <w:sz w:val="16"/>
                <w:szCs w:val="16"/>
              </w:rPr>
            </w:pPr>
            <w:r w:rsidRPr="00E87070">
              <w:rPr>
                <w:rFonts w:ascii="Arial" w:hAnsi="Arial" w:cs="Arial"/>
                <w:sz w:val="16"/>
                <w:szCs w:val="16"/>
              </w:rPr>
              <w:t>Price.</w:t>
            </w:r>
          </w:p>
        </w:tc>
        <w:tc>
          <w:tcPr>
            <w:tcW w:w="1810" w:type="dxa"/>
            <w:vMerge w:val="restart"/>
            <w:tcBorders>
              <w:top w:val="nil"/>
              <w:left w:val="single" w:sz="6" w:space="0" w:color="auto"/>
              <w:bottom w:val="nil"/>
              <w:right w:val="single" w:sz="6" w:space="0" w:color="auto"/>
            </w:tcBorders>
          </w:tcPr>
          <w:p w14:paraId="7EB54BEB" w14:textId="77777777" w:rsidR="00387383" w:rsidRPr="00E87070" w:rsidRDefault="00387383">
            <w:pPr>
              <w:kinsoku w:val="0"/>
              <w:overflowPunct w:val="0"/>
              <w:autoSpaceDE/>
              <w:autoSpaceDN/>
              <w:adjustRightInd/>
              <w:spacing w:before="625" w:after="205" w:line="185" w:lineRule="exact"/>
              <w:jc w:val="center"/>
              <w:textAlignment w:val="baseline"/>
              <w:rPr>
                <w:rFonts w:ascii="Arial" w:hAnsi="Arial" w:cs="Arial"/>
                <w:sz w:val="16"/>
                <w:szCs w:val="16"/>
              </w:rPr>
            </w:pPr>
            <w:r w:rsidRPr="00E87070">
              <w:rPr>
                <w:rFonts w:ascii="Arial" w:hAnsi="Arial" w:cs="Arial"/>
                <w:sz w:val="16"/>
                <w:szCs w:val="16"/>
              </w:rPr>
              <w:t>TO sources</w:t>
            </w:r>
            <w:r w:rsidRPr="00E87070">
              <w:rPr>
                <w:rFonts w:ascii="Arial" w:hAnsi="Arial" w:cs="Arial"/>
                <w:sz w:val="16"/>
                <w:szCs w:val="16"/>
              </w:rPr>
              <w:br/>
              <w:t>independently from</w:t>
            </w:r>
            <w:r w:rsidRPr="00E87070">
              <w:rPr>
                <w:rFonts w:ascii="Arial" w:hAnsi="Arial" w:cs="Arial"/>
                <w:sz w:val="16"/>
                <w:szCs w:val="16"/>
              </w:rPr>
              <w:br/>
              <w:t xml:space="preserve">current </w:t>
            </w:r>
            <w:proofErr w:type="spellStart"/>
            <w:r w:rsidRPr="00E87070">
              <w:rPr>
                <w:rFonts w:ascii="Arial" w:hAnsi="Arial" w:cs="Arial"/>
                <w:sz w:val="16"/>
                <w:szCs w:val="16"/>
              </w:rPr>
              <w:t>Elexon</w:t>
            </w:r>
            <w:proofErr w:type="spellEnd"/>
            <w:r w:rsidRPr="00E87070">
              <w:rPr>
                <w:rFonts w:ascii="Arial" w:hAnsi="Arial" w:cs="Arial"/>
                <w:sz w:val="16"/>
                <w:szCs w:val="16"/>
              </w:rPr>
              <w:br/>
              <w:t>reporting</w:t>
            </w:r>
          </w:p>
        </w:tc>
        <w:tc>
          <w:tcPr>
            <w:tcW w:w="1545" w:type="dxa"/>
            <w:tcBorders>
              <w:top w:val="nil"/>
              <w:left w:val="single" w:sz="6" w:space="0" w:color="auto"/>
              <w:bottom w:val="single" w:sz="6" w:space="0" w:color="auto"/>
              <w:right w:val="single" w:sz="6" w:space="0" w:color="auto"/>
            </w:tcBorders>
          </w:tcPr>
          <w:p w14:paraId="0C2E6D10"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555229F8" w14:textId="77777777">
        <w:trPr>
          <w:cantSplit/>
          <w:trHeight w:hRule="exact" w:val="380"/>
        </w:trPr>
        <w:tc>
          <w:tcPr>
            <w:tcW w:w="1642" w:type="dxa"/>
            <w:vMerge/>
            <w:tcBorders>
              <w:top w:val="nil"/>
              <w:left w:val="single" w:sz="6" w:space="0" w:color="auto"/>
              <w:bottom w:val="single" w:sz="6" w:space="0" w:color="auto"/>
              <w:right w:val="single" w:sz="6" w:space="0" w:color="auto"/>
            </w:tcBorders>
          </w:tcPr>
          <w:p w14:paraId="5598A52D"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tcBorders>
              <w:top w:val="single" w:sz="6" w:space="0" w:color="auto"/>
              <w:left w:val="single" w:sz="6" w:space="0" w:color="auto"/>
              <w:bottom w:val="single" w:sz="6" w:space="0" w:color="auto"/>
              <w:right w:val="single" w:sz="6" w:space="0" w:color="auto"/>
            </w:tcBorders>
          </w:tcPr>
          <w:p w14:paraId="5C059ADE"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2342" w:type="dxa"/>
            <w:tcBorders>
              <w:top w:val="single" w:sz="6" w:space="0" w:color="auto"/>
              <w:left w:val="single" w:sz="6" w:space="0" w:color="auto"/>
              <w:bottom w:val="single" w:sz="6" w:space="0" w:color="auto"/>
              <w:right w:val="single" w:sz="6" w:space="0" w:color="auto"/>
            </w:tcBorders>
          </w:tcPr>
          <w:p w14:paraId="5E132996" w14:textId="77777777" w:rsidR="00387383" w:rsidRPr="00E87070" w:rsidRDefault="00387383">
            <w:pPr>
              <w:kinsoku w:val="0"/>
              <w:overflowPunct w:val="0"/>
              <w:autoSpaceDE/>
              <w:autoSpaceDN/>
              <w:adjustRightInd/>
              <w:spacing w:after="13" w:line="177" w:lineRule="exact"/>
              <w:ind w:left="288" w:hanging="144"/>
              <w:textAlignment w:val="baseline"/>
              <w:rPr>
                <w:rFonts w:ascii="Arial" w:hAnsi="Arial" w:cs="Arial"/>
                <w:sz w:val="16"/>
                <w:szCs w:val="16"/>
              </w:rPr>
            </w:pPr>
            <w:r w:rsidRPr="00E87070">
              <w:rPr>
                <w:rFonts w:ascii="Arial" w:hAnsi="Arial" w:cs="Arial"/>
                <w:sz w:val="16"/>
                <w:szCs w:val="16"/>
              </w:rPr>
              <w:t>The System Marginal Price is the term referred to in the</w:t>
            </w:r>
          </w:p>
        </w:tc>
        <w:tc>
          <w:tcPr>
            <w:tcW w:w="1810" w:type="dxa"/>
            <w:vMerge/>
            <w:tcBorders>
              <w:top w:val="nil"/>
              <w:left w:val="single" w:sz="6" w:space="0" w:color="auto"/>
              <w:bottom w:val="single" w:sz="6" w:space="0" w:color="auto"/>
              <w:right w:val="single" w:sz="6" w:space="0" w:color="auto"/>
            </w:tcBorders>
          </w:tcPr>
          <w:p w14:paraId="202F51C3" w14:textId="77777777" w:rsidR="00387383" w:rsidRPr="00E87070" w:rsidRDefault="00387383">
            <w:pPr>
              <w:kinsoku w:val="0"/>
              <w:overflowPunct w:val="0"/>
              <w:autoSpaceDE/>
              <w:autoSpaceDN/>
              <w:adjustRightInd/>
              <w:spacing w:after="13" w:line="177" w:lineRule="exact"/>
              <w:ind w:left="288" w:hanging="144"/>
              <w:textAlignment w:val="baseline"/>
              <w:rPr>
                <w:rFonts w:ascii="Arial" w:hAnsi="Arial" w:cs="Arial"/>
                <w:sz w:val="16"/>
                <w:szCs w:val="16"/>
              </w:rPr>
            </w:pPr>
          </w:p>
        </w:tc>
        <w:tc>
          <w:tcPr>
            <w:tcW w:w="1545" w:type="dxa"/>
            <w:tcBorders>
              <w:top w:val="single" w:sz="6" w:space="0" w:color="auto"/>
              <w:left w:val="single" w:sz="6" w:space="0" w:color="auto"/>
              <w:bottom w:val="single" w:sz="6" w:space="0" w:color="auto"/>
              <w:right w:val="single" w:sz="6" w:space="0" w:color="auto"/>
            </w:tcBorders>
          </w:tcPr>
          <w:p w14:paraId="52605964" w14:textId="77777777" w:rsidR="00387383" w:rsidRPr="00E87070" w:rsidRDefault="00387383">
            <w:pPr>
              <w:kinsoku w:val="0"/>
              <w:overflowPunct w:val="0"/>
              <w:autoSpaceDE/>
              <w:autoSpaceDN/>
              <w:adjustRightInd/>
              <w:textAlignment w:val="baseline"/>
              <w:rPr>
                <w:rFonts w:ascii="Arial" w:hAnsi="Arial" w:cs="Arial"/>
                <w:sz w:val="24"/>
                <w:szCs w:val="24"/>
              </w:rPr>
            </w:pPr>
          </w:p>
        </w:tc>
      </w:tr>
    </w:tbl>
    <w:p w14:paraId="4C20E45D" w14:textId="77777777" w:rsidR="00387383" w:rsidRDefault="00387383">
      <w:pPr>
        <w:widowControl/>
        <w:rPr>
          <w:sz w:val="24"/>
          <w:szCs w:val="24"/>
        </w:rPr>
        <w:sectPr w:rsidR="00387383">
          <w:pgSz w:w="11904" w:h="16834"/>
          <w:pgMar w:top="760" w:right="1624" w:bottom="834" w:left="1640" w:header="720" w:footer="720" w:gutter="0"/>
          <w:cols w:space="720"/>
          <w:noEndnote/>
        </w:sectPr>
      </w:pPr>
    </w:p>
    <w:p w14:paraId="24E59263" w14:textId="284A808C" w:rsidR="00387383" w:rsidRDefault="00B24839">
      <w:pPr>
        <w:kinsoku w:val="0"/>
        <w:overflowPunct w:val="0"/>
        <w:autoSpaceDE/>
        <w:autoSpaceDN/>
        <w:adjustRightInd/>
        <w:spacing w:line="268" w:lineRule="exact"/>
        <w:ind w:left="144" w:right="2952"/>
        <w:textAlignment w:val="baseline"/>
        <w:rPr>
          <w:rFonts w:ascii="Arial" w:hAnsi="Arial" w:cs="Arial"/>
          <w:sz w:val="21"/>
          <w:szCs w:val="21"/>
        </w:rPr>
      </w:pPr>
      <w:r>
        <w:rPr>
          <w:noProof/>
        </w:rPr>
        <mc:AlternateContent>
          <mc:Choice Requires="wps">
            <w:drawing>
              <wp:anchor distT="0" distB="0" distL="0" distR="0" simplePos="0" relativeHeight="251658242" behindDoc="0" locked="0" layoutInCell="0" allowOverlap="1" wp14:anchorId="2CB3DEB3" wp14:editId="73AABDCF">
                <wp:simplePos x="0" y="0"/>
                <wp:positionH relativeFrom="page">
                  <wp:posOffset>3437890</wp:posOffset>
                </wp:positionH>
                <wp:positionV relativeFrom="page">
                  <wp:posOffset>9914255</wp:posOffset>
                </wp:positionV>
                <wp:extent cx="707390" cy="198120"/>
                <wp:effectExtent l="0" t="0" r="0" b="0"/>
                <wp:wrapSquare wrapText="bothSides"/>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1981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AEB73E" w14:textId="77777777" w:rsidR="00387383" w:rsidRDefault="00387383">
                            <w:pPr>
                              <w:kinsoku w:val="0"/>
                              <w:overflowPunct w:val="0"/>
                              <w:autoSpaceDE/>
                              <w:autoSpaceDN/>
                              <w:adjustRightInd/>
                              <w:spacing w:after="30" w:line="269"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3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3DEB3" id="Text Box 4" o:spid="_x0000_s1028" type="#_x0000_t202" style="position:absolute;left:0;text-align:left;margin-left:270.7pt;margin-top:780.65pt;width:55.7pt;height:15.6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" o:allowincell="f" stroked="f">
                <v:fill opacity="0"/>
                <v:textbox inset="0,0,0,0">
                  <w:txbxContent>
                    <w:p w14:paraId="0BAEB73E" w14:textId="77777777" w:rsidR="00387383" w:rsidRDefault="00387383">
                      <w:pPr>
                        <w:kinsoku w:val="0"/>
                        <w:overflowPunct w:val="0"/>
                        <w:autoSpaceDE/>
                        <w:autoSpaceDN/>
                        <w:adjustRightInd/>
                        <w:spacing w:after="30" w:line="269"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3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z w:val="21"/>
          <w:szCs w:val="21"/>
        </w:rPr>
        <w:t xml:space="preserve">STCP21-2 Network Asset Risk Metric (NARM) Data Exchange </w:t>
      </w:r>
      <w:r w:rsidR="00B90812" w:rsidRPr="00261C72">
        <w:rPr>
          <w:rFonts w:ascii="Arial" w:hAnsi="Arial" w:cs="Arial"/>
          <w:sz w:val="21"/>
          <w:szCs w:val="21"/>
        </w:rPr>
        <w:t xml:space="preserve">Issue 002 </w:t>
      </w:r>
      <w:r w:rsidR="00B90812" w:rsidRPr="00261C72">
        <w:rPr>
          <w:rFonts w:ascii="Arial" w:hAnsi="Arial" w:cs="Arial"/>
          <w:sz w:val="24"/>
          <w:szCs w:val="24"/>
        </w:rPr>
        <w:t>–</w:t>
      </w:r>
      <w:r w:rsidR="00B90812">
        <w:rPr>
          <w:rFonts w:ascii="Arial" w:hAnsi="Arial" w:cs="Arial"/>
          <w:sz w:val="22"/>
          <w:szCs w:val="22"/>
        </w:rPr>
        <w:t>25</w:t>
      </w:r>
      <w:r w:rsidR="00B90812" w:rsidRPr="00261C72">
        <w:rPr>
          <w:rFonts w:ascii="Arial" w:hAnsi="Arial" w:cs="Arial"/>
          <w:sz w:val="21"/>
          <w:szCs w:val="21"/>
        </w:rPr>
        <w:t>/04/2023</w:t>
      </w:r>
    </w:p>
    <w:tbl>
      <w:tblPr>
        <w:tblW w:w="0" w:type="auto"/>
        <w:tblInd w:w="35" w:type="dxa"/>
        <w:tblLayout w:type="fixed"/>
        <w:tblCellMar>
          <w:left w:w="0" w:type="dxa"/>
          <w:right w:w="0" w:type="dxa"/>
        </w:tblCellMar>
        <w:tblLook w:val="0000" w:firstRow="0" w:lastRow="0" w:firstColumn="0" w:lastColumn="0" w:noHBand="0" w:noVBand="0"/>
      </w:tblPr>
      <w:tblGrid>
        <w:gridCol w:w="1642"/>
        <w:gridCol w:w="1248"/>
        <w:gridCol w:w="2342"/>
        <w:gridCol w:w="1810"/>
        <w:gridCol w:w="1545"/>
      </w:tblGrid>
      <w:tr w:rsidR="00387383" w:rsidRPr="00E87070" w14:paraId="37427CF5" w14:textId="77777777">
        <w:trPr>
          <w:cantSplit/>
          <w:trHeight w:hRule="exact" w:val="2736"/>
        </w:trPr>
        <w:tc>
          <w:tcPr>
            <w:tcW w:w="1642" w:type="dxa"/>
            <w:vMerge w:val="restart"/>
            <w:tcBorders>
              <w:top w:val="single" w:sz="6" w:space="0" w:color="auto"/>
              <w:left w:val="single" w:sz="6" w:space="0" w:color="auto"/>
              <w:bottom w:val="nil"/>
              <w:right w:val="single" w:sz="6" w:space="0" w:color="auto"/>
            </w:tcBorders>
          </w:tcPr>
          <w:p w14:paraId="162DA833"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vMerge w:val="restart"/>
            <w:tcBorders>
              <w:top w:val="single" w:sz="6" w:space="0" w:color="auto"/>
              <w:left w:val="single" w:sz="6" w:space="0" w:color="auto"/>
              <w:bottom w:val="nil"/>
              <w:right w:val="single" w:sz="6" w:space="0" w:color="auto"/>
            </w:tcBorders>
          </w:tcPr>
          <w:p w14:paraId="709A63E6" w14:textId="77777777" w:rsidR="00387383" w:rsidRPr="00E87070" w:rsidRDefault="00387383">
            <w:pPr>
              <w:kinsoku w:val="0"/>
              <w:overflowPunct w:val="0"/>
              <w:autoSpaceDE/>
              <w:autoSpaceDN/>
              <w:adjustRightInd/>
              <w:spacing w:before="547" w:line="183" w:lineRule="exact"/>
              <w:ind w:left="360"/>
              <w:textAlignment w:val="baseline"/>
              <w:rPr>
                <w:rFonts w:ascii="Arial" w:hAnsi="Arial" w:cs="Arial"/>
                <w:sz w:val="16"/>
                <w:szCs w:val="16"/>
              </w:rPr>
            </w:pPr>
            <w:r w:rsidRPr="00E87070">
              <w:rPr>
                <w:rFonts w:ascii="Arial" w:hAnsi="Arial" w:cs="Arial"/>
                <w:sz w:val="16"/>
                <w:szCs w:val="16"/>
              </w:rPr>
              <w:t>Annual average system</w:t>
            </w:r>
          </w:p>
          <w:p w14:paraId="6DF7514F" w14:textId="77777777" w:rsidR="00387383" w:rsidRPr="00E87070" w:rsidRDefault="00387383">
            <w:pPr>
              <w:kinsoku w:val="0"/>
              <w:overflowPunct w:val="0"/>
              <w:autoSpaceDE/>
              <w:autoSpaceDN/>
              <w:adjustRightInd/>
              <w:spacing w:line="185" w:lineRule="exact"/>
              <w:ind w:left="360" w:hanging="216"/>
              <w:textAlignment w:val="baseline"/>
              <w:rPr>
                <w:rFonts w:ascii="Arial" w:hAnsi="Arial" w:cs="Arial"/>
                <w:sz w:val="16"/>
                <w:szCs w:val="16"/>
              </w:rPr>
            </w:pPr>
            <w:r w:rsidRPr="00E87070">
              <w:rPr>
                <w:rFonts w:ascii="Arial" w:hAnsi="Arial" w:cs="Arial"/>
                <w:sz w:val="16"/>
                <w:szCs w:val="16"/>
              </w:rPr>
              <w:t>marginal price (SMP)/</w:t>
            </w:r>
          </w:p>
          <w:p w14:paraId="43F72D20" w14:textId="77777777" w:rsidR="00387383" w:rsidRPr="00E87070" w:rsidRDefault="00387383">
            <w:pPr>
              <w:kinsoku w:val="0"/>
              <w:overflowPunct w:val="0"/>
              <w:autoSpaceDE/>
              <w:autoSpaceDN/>
              <w:adjustRightInd/>
              <w:spacing w:line="184" w:lineRule="exact"/>
              <w:jc w:val="center"/>
              <w:textAlignment w:val="baseline"/>
              <w:rPr>
                <w:rFonts w:ascii="Arial" w:hAnsi="Arial" w:cs="Arial"/>
                <w:sz w:val="16"/>
                <w:szCs w:val="16"/>
              </w:rPr>
            </w:pPr>
            <w:r w:rsidRPr="00E87070">
              <w:rPr>
                <w:rFonts w:ascii="Arial" w:hAnsi="Arial" w:cs="Arial"/>
                <w:sz w:val="16"/>
                <w:szCs w:val="16"/>
              </w:rPr>
              <w:t>Market Index</w:t>
            </w:r>
          </w:p>
          <w:p w14:paraId="7C8AEDFA" w14:textId="77777777" w:rsidR="00387383" w:rsidRPr="00E87070" w:rsidRDefault="00387383">
            <w:pPr>
              <w:kinsoku w:val="0"/>
              <w:overflowPunct w:val="0"/>
              <w:autoSpaceDE/>
              <w:autoSpaceDN/>
              <w:adjustRightInd/>
              <w:spacing w:before="7" w:line="167" w:lineRule="exact"/>
              <w:ind w:right="282"/>
              <w:jc w:val="right"/>
              <w:textAlignment w:val="baseline"/>
              <w:rPr>
                <w:rFonts w:ascii="Arial" w:hAnsi="Arial" w:cs="Arial"/>
                <w:sz w:val="16"/>
                <w:szCs w:val="16"/>
              </w:rPr>
            </w:pPr>
            <w:r w:rsidRPr="00E87070">
              <w:rPr>
                <w:rFonts w:ascii="Arial" w:hAnsi="Arial" w:cs="Arial"/>
                <w:sz w:val="16"/>
                <w:szCs w:val="16"/>
              </w:rPr>
              <w:t>Price in</w:t>
            </w:r>
          </w:p>
          <w:p w14:paraId="78D8895A" w14:textId="77777777" w:rsidR="00387383" w:rsidRPr="00E87070" w:rsidRDefault="00387383">
            <w:pPr>
              <w:kinsoku w:val="0"/>
              <w:overflowPunct w:val="0"/>
              <w:autoSpaceDE/>
              <w:autoSpaceDN/>
              <w:adjustRightInd/>
              <w:spacing w:line="82" w:lineRule="exact"/>
              <w:ind w:right="282"/>
              <w:jc w:val="right"/>
              <w:textAlignment w:val="baseline"/>
              <w:rPr>
                <w:rFonts w:ascii="Arial" w:hAnsi="Arial" w:cs="Arial"/>
                <w:sz w:val="10"/>
                <w:szCs w:val="10"/>
              </w:rPr>
            </w:pPr>
            <w:r w:rsidRPr="00E87070">
              <w:rPr>
                <w:rFonts w:ascii="Arial" w:hAnsi="Arial" w:cs="Arial"/>
                <w:sz w:val="10"/>
                <w:szCs w:val="10"/>
                <w:vertAlign w:val="superscript"/>
              </w:rPr>
              <w:t>-1</w:t>
            </w:r>
          </w:p>
          <w:p w14:paraId="261A3383" w14:textId="77777777" w:rsidR="00387383" w:rsidRPr="00E87070" w:rsidRDefault="00387383">
            <w:pPr>
              <w:kinsoku w:val="0"/>
              <w:overflowPunct w:val="0"/>
              <w:autoSpaceDE/>
              <w:autoSpaceDN/>
              <w:adjustRightInd/>
              <w:spacing w:after="1432" w:line="176" w:lineRule="exact"/>
              <w:ind w:right="372"/>
              <w:jc w:val="right"/>
              <w:textAlignment w:val="baseline"/>
              <w:rPr>
                <w:rFonts w:ascii="Arial" w:hAnsi="Arial" w:cs="Arial"/>
                <w:sz w:val="16"/>
                <w:szCs w:val="16"/>
              </w:rPr>
            </w:pPr>
            <w:r w:rsidRPr="00E87070">
              <w:rPr>
                <w:rFonts w:ascii="Arial" w:hAnsi="Arial" w:cs="Arial"/>
                <w:sz w:val="16"/>
                <w:szCs w:val="16"/>
              </w:rPr>
              <w:t>£MWh</w:t>
            </w:r>
          </w:p>
        </w:tc>
        <w:tc>
          <w:tcPr>
            <w:tcW w:w="2342" w:type="dxa"/>
            <w:tcBorders>
              <w:top w:val="single" w:sz="6" w:space="0" w:color="auto"/>
              <w:left w:val="single" w:sz="6" w:space="0" w:color="auto"/>
              <w:bottom w:val="single" w:sz="6" w:space="0" w:color="auto"/>
              <w:right w:val="single" w:sz="6" w:space="0" w:color="auto"/>
            </w:tcBorders>
          </w:tcPr>
          <w:p w14:paraId="5636FF22" w14:textId="77777777" w:rsidR="00387383" w:rsidRPr="00E87070" w:rsidRDefault="00387383">
            <w:pPr>
              <w:kinsoku w:val="0"/>
              <w:overflowPunct w:val="0"/>
              <w:autoSpaceDE/>
              <w:autoSpaceDN/>
              <w:adjustRightInd/>
              <w:spacing w:line="184" w:lineRule="exact"/>
              <w:jc w:val="center"/>
              <w:textAlignment w:val="baseline"/>
              <w:rPr>
                <w:rFonts w:ascii="Arial" w:hAnsi="Arial" w:cs="Arial"/>
                <w:sz w:val="16"/>
                <w:szCs w:val="16"/>
              </w:rPr>
            </w:pPr>
            <w:r w:rsidRPr="00E87070">
              <w:rPr>
                <w:rFonts w:ascii="Arial" w:hAnsi="Arial" w:cs="Arial"/>
                <w:sz w:val="16"/>
                <w:szCs w:val="16"/>
              </w:rPr>
              <w:t>NARM Methodology.</w:t>
            </w:r>
            <w:r w:rsidRPr="00E87070">
              <w:rPr>
                <w:rFonts w:ascii="Arial" w:hAnsi="Arial" w:cs="Arial"/>
                <w:sz w:val="16"/>
                <w:szCs w:val="16"/>
              </w:rPr>
              <w:br/>
              <w:t xml:space="preserve">However, on </w:t>
            </w:r>
            <w:proofErr w:type="spellStart"/>
            <w:r w:rsidRPr="00E87070">
              <w:rPr>
                <w:rFonts w:ascii="Arial" w:hAnsi="Arial" w:cs="Arial"/>
                <w:sz w:val="16"/>
                <w:szCs w:val="16"/>
              </w:rPr>
              <w:t>Elexon</w:t>
            </w:r>
            <w:proofErr w:type="spellEnd"/>
            <w:r w:rsidRPr="00E87070">
              <w:rPr>
                <w:rFonts w:ascii="Arial" w:hAnsi="Arial" w:cs="Arial"/>
                <w:sz w:val="16"/>
                <w:szCs w:val="16"/>
              </w:rPr>
              <w:t xml:space="preserve"> it is</w:t>
            </w:r>
            <w:r w:rsidRPr="00E87070">
              <w:rPr>
                <w:rFonts w:ascii="Arial" w:hAnsi="Arial" w:cs="Arial"/>
                <w:sz w:val="16"/>
                <w:szCs w:val="16"/>
              </w:rPr>
              <w:br/>
              <w:t>referred to as the Market</w:t>
            </w:r>
            <w:r w:rsidRPr="00E87070">
              <w:rPr>
                <w:rFonts w:ascii="Arial" w:hAnsi="Arial" w:cs="Arial"/>
                <w:sz w:val="16"/>
                <w:szCs w:val="16"/>
              </w:rPr>
              <w:br/>
              <w:t>Index Price.</w:t>
            </w:r>
          </w:p>
          <w:p w14:paraId="16E68D53" w14:textId="77777777" w:rsidR="00387383" w:rsidRPr="00E87070" w:rsidRDefault="00387383">
            <w:pPr>
              <w:kinsoku w:val="0"/>
              <w:overflowPunct w:val="0"/>
              <w:autoSpaceDE/>
              <w:autoSpaceDN/>
              <w:adjustRightInd/>
              <w:spacing w:before="166" w:line="185" w:lineRule="exact"/>
              <w:jc w:val="center"/>
              <w:textAlignment w:val="baseline"/>
              <w:rPr>
                <w:rFonts w:ascii="Arial" w:hAnsi="Arial" w:cs="Arial"/>
                <w:sz w:val="16"/>
                <w:szCs w:val="16"/>
              </w:rPr>
            </w:pPr>
            <w:r w:rsidRPr="00E87070">
              <w:rPr>
                <w:rFonts w:ascii="Arial" w:hAnsi="Arial" w:cs="Arial"/>
                <w:sz w:val="16"/>
                <w:szCs w:val="16"/>
              </w:rPr>
              <w:t>The historical Market Index</w:t>
            </w:r>
            <w:r w:rsidRPr="00E87070">
              <w:rPr>
                <w:rFonts w:ascii="Arial" w:hAnsi="Arial" w:cs="Arial"/>
                <w:sz w:val="16"/>
                <w:szCs w:val="16"/>
              </w:rPr>
              <w:br/>
              <w:t>Price information can be</w:t>
            </w:r>
            <w:r w:rsidRPr="00E87070">
              <w:rPr>
                <w:rFonts w:ascii="Arial" w:hAnsi="Arial" w:cs="Arial"/>
                <w:sz w:val="16"/>
                <w:szCs w:val="16"/>
              </w:rPr>
              <w:br/>
              <w:t>accessed for every year, from</w:t>
            </w:r>
            <w:r w:rsidRPr="00E87070">
              <w:rPr>
                <w:rFonts w:ascii="Arial" w:hAnsi="Arial" w:cs="Arial"/>
                <w:sz w:val="16"/>
                <w:szCs w:val="16"/>
              </w:rPr>
              <w:br/>
              <w:t>2003 to present. The past</w:t>
            </w:r>
            <w:r w:rsidRPr="00E87070">
              <w:rPr>
                <w:rFonts w:ascii="Arial" w:hAnsi="Arial" w:cs="Arial"/>
                <w:sz w:val="16"/>
                <w:szCs w:val="16"/>
              </w:rPr>
              <w:br/>
              <w:t>calendar year average should</w:t>
            </w:r>
            <w:r w:rsidRPr="00E87070">
              <w:rPr>
                <w:rFonts w:ascii="Arial" w:hAnsi="Arial" w:cs="Arial"/>
                <w:sz w:val="16"/>
                <w:szCs w:val="16"/>
              </w:rPr>
              <w:br/>
              <w:t>be used in the system</w:t>
            </w:r>
            <w:r w:rsidRPr="00E87070">
              <w:rPr>
                <w:rFonts w:ascii="Arial" w:hAnsi="Arial" w:cs="Arial"/>
                <w:sz w:val="16"/>
                <w:szCs w:val="16"/>
              </w:rPr>
              <w:br/>
              <w:t>consequence model for the</w:t>
            </w:r>
            <w:r w:rsidRPr="00E87070">
              <w:rPr>
                <w:rFonts w:ascii="Arial" w:hAnsi="Arial" w:cs="Arial"/>
                <w:sz w:val="16"/>
                <w:szCs w:val="16"/>
              </w:rPr>
              <w:br/>
              <w:t>System Marginal Price.</w:t>
            </w:r>
          </w:p>
          <w:p w14:paraId="25C8780E" w14:textId="77777777" w:rsidR="00387383" w:rsidRPr="00E87070" w:rsidRDefault="00387383">
            <w:pPr>
              <w:kinsoku w:val="0"/>
              <w:overflowPunct w:val="0"/>
              <w:autoSpaceDE/>
              <w:autoSpaceDN/>
              <w:adjustRightInd/>
              <w:spacing w:before="167" w:line="171" w:lineRule="exact"/>
              <w:jc w:val="center"/>
              <w:textAlignment w:val="baseline"/>
              <w:rPr>
                <w:rFonts w:ascii="Arial" w:hAnsi="Arial" w:cs="Arial"/>
                <w:color w:val="0000FF"/>
                <w:sz w:val="16"/>
                <w:szCs w:val="16"/>
              </w:rPr>
            </w:pPr>
            <w:hyperlink r:id="rId9" w:history="1">
              <w:r w:rsidRPr="00E87070">
                <w:rPr>
                  <w:rFonts w:ascii="Arial" w:hAnsi="Arial" w:cs="Arial"/>
                  <w:color w:val="0000FF"/>
                  <w:sz w:val="16"/>
                  <w:szCs w:val="16"/>
                  <w:u w:val="single"/>
                </w:rPr>
                <w:t>https://www.elexonportal.co.u</w:t>
              </w:r>
            </w:hyperlink>
          </w:p>
        </w:tc>
        <w:tc>
          <w:tcPr>
            <w:tcW w:w="1810" w:type="dxa"/>
            <w:vMerge w:val="restart"/>
            <w:tcBorders>
              <w:top w:val="single" w:sz="6" w:space="0" w:color="auto"/>
              <w:left w:val="single" w:sz="6" w:space="0" w:color="auto"/>
              <w:bottom w:val="nil"/>
              <w:right w:val="single" w:sz="6" w:space="0" w:color="auto"/>
            </w:tcBorders>
          </w:tcPr>
          <w:p w14:paraId="16B26ED4"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vMerge w:val="restart"/>
            <w:tcBorders>
              <w:top w:val="single" w:sz="6" w:space="0" w:color="auto"/>
              <w:left w:val="single" w:sz="6" w:space="0" w:color="auto"/>
              <w:bottom w:val="nil"/>
              <w:right w:val="single" w:sz="6" w:space="0" w:color="auto"/>
            </w:tcBorders>
          </w:tcPr>
          <w:p w14:paraId="56528844" w14:textId="77777777" w:rsidR="00387383" w:rsidRPr="00E87070" w:rsidRDefault="00387383">
            <w:pPr>
              <w:kinsoku w:val="0"/>
              <w:overflowPunct w:val="0"/>
              <w:autoSpaceDE/>
              <w:autoSpaceDN/>
              <w:adjustRightInd/>
              <w:spacing w:before="917" w:after="2042" w:line="185" w:lineRule="exact"/>
              <w:jc w:val="center"/>
              <w:textAlignment w:val="baseline"/>
              <w:rPr>
                <w:rFonts w:ascii="Arial" w:hAnsi="Arial" w:cs="Arial"/>
                <w:sz w:val="16"/>
                <w:szCs w:val="16"/>
              </w:rPr>
            </w:pPr>
            <w:r w:rsidRPr="00E87070">
              <w:rPr>
                <w:rFonts w:ascii="Arial" w:hAnsi="Arial" w:cs="Arial"/>
                <w:sz w:val="16"/>
                <w:szCs w:val="16"/>
              </w:rPr>
              <w:t xml:space="preserve">No </w:t>
            </w:r>
            <w:r w:rsidRPr="00E87070">
              <w:rPr>
                <w:rFonts w:ascii="Arial" w:hAnsi="Arial" w:cs="Arial"/>
                <w:sz w:val="18"/>
                <w:szCs w:val="18"/>
              </w:rPr>
              <w:t xml:space="preserve">– </w:t>
            </w:r>
            <w:r w:rsidRPr="00E87070">
              <w:rPr>
                <w:rFonts w:ascii="Arial" w:hAnsi="Arial" w:cs="Arial"/>
                <w:sz w:val="16"/>
                <w:szCs w:val="16"/>
              </w:rPr>
              <w:t>already</w:t>
            </w:r>
            <w:r w:rsidRPr="00E87070">
              <w:rPr>
                <w:rFonts w:ascii="Arial" w:hAnsi="Arial" w:cs="Arial"/>
                <w:sz w:val="16"/>
                <w:szCs w:val="16"/>
              </w:rPr>
              <w:br/>
              <w:t>available in public</w:t>
            </w:r>
            <w:r w:rsidRPr="00E87070">
              <w:rPr>
                <w:rFonts w:ascii="Arial" w:hAnsi="Arial" w:cs="Arial"/>
                <w:sz w:val="16"/>
                <w:szCs w:val="16"/>
              </w:rPr>
              <w:br/>
              <w:t>domain</w:t>
            </w:r>
          </w:p>
        </w:tc>
      </w:tr>
      <w:tr w:rsidR="00387383" w:rsidRPr="00E87070" w14:paraId="28DC7D4B" w14:textId="77777777">
        <w:trPr>
          <w:cantSplit/>
          <w:trHeight w:hRule="exact" w:val="192"/>
        </w:trPr>
        <w:tc>
          <w:tcPr>
            <w:tcW w:w="1642" w:type="dxa"/>
            <w:vMerge/>
            <w:tcBorders>
              <w:top w:val="nil"/>
              <w:left w:val="single" w:sz="6" w:space="0" w:color="auto"/>
              <w:bottom w:val="nil"/>
              <w:right w:val="single" w:sz="6" w:space="0" w:color="auto"/>
            </w:tcBorders>
          </w:tcPr>
          <w:p w14:paraId="0CC09E32"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1248" w:type="dxa"/>
            <w:vMerge/>
            <w:tcBorders>
              <w:top w:val="nil"/>
              <w:left w:val="single" w:sz="6" w:space="0" w:color="auto"/>
              <w:bottom w:val="nil"/>
              <w:right w:val="single" w:sz="6" w:space="0" w:color="auto"/>
            </w:tcBorders>
          </w:tcPr>
          <w:p w14:paraId="548199D0"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0AF69C81" w14:textId="77777777" w:rsidR="00387383" w:rsidRPr="00E87070" w:rsidRDefault="00387383">
            <w:pPr>
              <w:kinsoku w:val="0"/>
              <w:overflowPunct w:val="0"/>
              <w:autoSpaceDE/>
              <w:autoSpaceDN/>
              <w:adjustRightInd/>
              <w:spacing w:line="180" w:lineRule="exact"/>
              <w:jc w:val="center"/>
              <w:textAlignment w:val="baseline"/>
              <w:rPr>
                <w:rFonts w:ascii="Arial" w:hAnsi="Arial" w:cs="Arial"/>
                <w:color w:val="0000FF"/>
                <w:sz w:val="16"/>
                <w:szCs w:val="16"/>
              </w:rPr>
            </w:pPr>
            <w:r w:rsidRPr="00E87070">
              <w:rPr>
                <w:rFonts w:ascii="Arial" w:hAnsi="Arial" w:cs="Arial"/>
                <w:color w:val="0000FF"/>
                <w:sz w:val="16"/>
                <w:szCs w:val="16"/>
              </w:rPr>
              <w:t>k/article/view/188?cachebust</w:t>
            </w:r>
          </w:p>
        </w:tc>
        <w:tc>
          <w:tcPr>
            <w:tcW w:w="1810" w:type="dxa"/>
            <w:vMerge/>
            <w:tcBorders>
              <w:top w:val="nil"/>
              <w:left w:val="single" w:sz="6" w:space="0" w:color="auto"/>
              <w:bottom w:val="nil"/>
              <w:right w:val="single" w:sz="6" w:space="0" w:color="auto"/>
            </w:tcBorders>
          </w:tcPr>
          <w:p w14:paraId="31DEAF78" w14:textId="77777777" w:rsidR="00387383" w:rsidRPr="00E87070" w:rsidRDefault="00387383">
            <w:pPr>
              <w:kinsoku w:val="0"/>
              <w:overflowPunct w:val="0"/>
              <w:autoSpaceDE/>
              <w:autoSpaceDN/>
              <w:adjustRightInd/>
              <w:spacing w:line="180" w:lineRule="exact"/>
              <w:jc w:val="center"/>
              <w:textAlignment w:val="baseline"/>
              <w:rPr>
                <w:rFonts w:ascii="Arial" w:hAnsi="Arial" w:cs="Arial"/>
                <w:color w:val="0000FF"/>
                <w:sz w:val="16"/>
                <w:szCs w:val="16"/>
              </w:rPr>
            </w:pPr>
          </w:p>
        </w:tc>
        <w:tc>
          <w:tcPr>
            <w:tcW w:w="1545" w:type="dxa"/>
            <w:vMerge/>
            <w:tcBorders>
              <w:top w:val="nil"/>
              <w:left w:val="single" w:sz="6" w:space="0" w:color="auto"/>
              <w:bottom w:val="nil"/>
              <w:right w:val="single" w:sz="6" w:space="0" w:color="auto"/>
            </w:tcBorders>
          </w:tcPr>
          <w:p w14:paraId="46FE67AF" w14:textId="77777777" w:rsidR="00387383" w:rsidRPr="00E87070" w:rsidRDefault="00387383">
            <w:pPr>
              <w:kinsoku w:val="0"/>
              <w:overflowPunct w:val="0"/>
              <w:autoSpaceDE/>
              <w:autoSpaceDN/>
              <w:adjustRightInd/>
              <w:spacing w:line="180" w:lineRule="exact"/>
              <w:jc w:val="center"/>
              <w:textAlignment w:val="baseline"/>
              <w:rPr>
                <w:rFonts w:ascii="Arial" w:hAnsi="Arial" w:cs="Arial"/>
                <w:color w:val="0000FF"/>
                <w:sz w:val="16"/>
                <w:szCs w:val="16"/>
              </w:rPr>
            </w:pPr>
          </w:p>
        </w:tc>
      </w:tr>
      <w:tr w:rsidR="00387383" w:rsidRPr="00E87070" w14:paraId="3EEC3E48" w14:textId="77777777">
        <w:trPr>
          <w:cantSplit/>
          <w:trHeight w:hRule="exact" w:val="173"/>
        </w:trPr>
        <w:tc>
          <w:tcPr>
            <w:tcW w:w="1642" w:type="dxa"/>
            <w:vMerge/>
            <w:tcBorders>
              <w:top w:val="nil"/>
              <w:left w:val="single" w:sz="6" w:space="0" w:color="auto"/>
              <w:bottom w:val="nil"/>
              <w:right w:val="single" w:sz="6" w:space="0" w:color="auto"/>
            </w:tcBorders>
          </w:tcPr>
          <w:p w14:paraId="2DBF5C1F"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nil"/>
              <w:right w:val="single" w:sz="6" w:space="0" w:color="auto"/>
            </w:tcBorders>
          </w:tcPr>
          <w:p w14:paraId="213DDBBE"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5D23D0A1" w14:textId="77777777" w:rsidR="00387383" w:rsidRPr="00E87070" w:rsidRDefault="00387383">
            <w:pPr>
              <w:kinsoku w:val="0"/>
              <w:overflowPunct w:val="0"/>
              <w:autoSpaceDE/>
              <w:autoSpaceDN/>
              <w:adjustRightInd/>
              <w:spacing w:line="163" w:lineRule="exact"/>
              <w:jc w:val="center"/>
              <w:textAlignment w:val="baseline"/>
              <w:rPr>
                <w:rFonts w:ascii="Arial" w:hAnsi="Arial" w:cs="Arial"/>
                <w:color w:val="0000FF"/>
                <w:sz w:val="16"/>
                <w:szCs w:val="16"/>
              </w:rPr>
            </w:pPr>
            <w:r w:rsidRPr="00E87070">
              <w:rPr>
                <w:rFonts w:ascii="Arial" w:hAnsi="Arial" w:cs="Arial"/>
                <w:color w:val="0000FF"/>
                <w:sz w:val="16"/>
                <w:szCs w:val="16"/>
              </w:rPr>
              <w:t>=tc4cvv3kv3</w:t>
            </w:r>
          </w:p>
        </w:tc>
        <w:tc>
          <w:tcPr>
            <w:tcW w:w="1810" w:type="dxa"/>
            <w:vMerge/>
            <w:tcBorders>
              <w:top w:val="nil"/>
              <w:left w:val="single" w:sz="6" w:space="0" w:color="auto"/>
              <w:bottom w:val="nil"/>
              <w:right w:val="single" w:sz="6" w:space="0" w:color="auto"/>
            </w:tcBorders>
          </w:tcPr>
          <w:p w14:paraId="42078AB4" w14:textId="77777777" w:rsidR="00387383" w:rsidRPr="00E87070" w:rsidRDefault="00387383">
            <w:pPr>
              <w:kinsoku w:val="0"/>
              <w:overflowPunct w:val="0"/>
              <w:autoSpaceDE/>
              <w:autoSpaceDN/>
              <w:adjustRightInd/>
              <w:spacing w:line="163" w:lineRule="exact"/>
              <w:jc w:val="center"/>
              <w:textAlignment w:val="baseline"/>
              <w:rPr>
                <w:rFonts w:ascii="Arial" w:hAnsi="Arial" w:cs="Arial"/>
                <w:color w:val="0000FF"/>
                <w:sz w:val="16"/>
                <w:szCs w:val="16"/>
              </w:rPr>
            </w:pPr>
          </w:p>
        </w:tc>
        <w:tc>
          <w:tcPr>
            <w:tcW w:w="1545" w:type="dxa"/>
            <w:vMerge/>
            <w:tcBorders>
              <w:top w:val="nil"/>
              <w:left w:val="single" w:sz="6" w:space="0" w:color="auto"/>
              <w:bottom w:val="nil"/>
              <w:right w:val="single" w:sz="6" w:space="0" w:color="auto"/>
            </w:tcBorders>
          </w:tcPr>
          <w:p w14:paraId="3660E98B" w14:textId="77777777" w:rsidR="00387383" w:rsidRPr="00E87070" w:rsidRDefault="00387383">
            <w:pPr>
              <w:kinsoku w:val="0"/>
              <w:overflowPunct w:val="0"/>
              <w:autoSpaceDE/>
              <w:autoSpaceDN/>
              <w:adjustRightInd/>
              <w:spacing w:line="163" w:lineRule="exact"/>
              <w:jc w:val="center"/>
              <w:textAlignment w:val="baseline"/>
              <w:rPr>
                <w:rFonts w:ascii="Arial" w:hAnsi="Arial" w:cs="Arial"/>
                <w:color w:val="0000FF"/>
                <w:sz w:val="16"/>
                <w:szCs w:val="16"/>
              </w:rPr>
            </w:pPr>
          </w:p>
        </w:tc>
      </w:tr>
      <w:tr w:rsidR="00387383" w:rsidRPr="00E87070" w14:paraId="0E842052" w14:textId="77777777">
        <w:trPr>
          <w:cantSplit/>
          <w:trHeight w:hRule="exact" w:val="417"/>
        </w:trPr>
        <w:tc>
          <w:tcPr>
            <w:tcW w:w="1642" w:type="dxa"/>
            <w:vMerge/>
            <w:tcBorders>
              <w:top w:val="nil"/>
              <w:left w:val="single" w:sz="6" w:space="0" w:color="auto"/>
              <w:bottom w:val="nil"/>
              <w:right w:val="single" w:sz="6" w:space="0" w:color="auto"/>
            </w:tcBorders>
          </w:tcPr>
          <w:p w14:paraId="081E2042"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single" w:sz="6" w:space="0" w:color="auto"/>
              <w:right w:val="single" w:sz="6" w:space="0" w:color="auto"/>
            </w:tcBorders>
          </w:tcPr>
          <w:p w14:paraId="06C83E20"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tcPr>
          <w:p w14:paraId="4B04034D"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810" w:type="dxa"/>
            <w:vMerge/>
            <w:tcBorders>
              <w:top w:val="nil"/>
              <w:left w:val="single" w:sz="6" w:space="0" w:color="auto"/>
              <w:bottom w:val="single" w:sz="6" w:space="0" w:color="auto"/>
              <w:right w:val="single" w:sz="6" w:space="0" w:color="auto"/>
            </w:tcBorders>
          </w:tcPr>
          <w:p w14:paraId="73FF8B38"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545" w:type="dxa"/>
            <w:vMerge/>
            <w:tcBorders>
              <w:top w:val="nil"/>
              <w:left w:val="single" w:sz="6" w:space="0" w:color="auto"/>
              <w:bottom w:val="single" w:sz="6" w:space="0" w:color="auto"/>
              <w:right w:val="single" w:sz="6" w:space="0" w:color="auto"/>
            </w:tcBorders>
          </w:tcPr>
          <w:p w14:paraId="2D8CD2EA" w14:textId="77777777" w:rsidR="00387383" w:rsidRPr="00E87070" w:rsidRDefault="00387383">
            <w:pPr>
              <w:kinsoku w:val="0"/>
              <w:overflowPunct w:val="0"/>
              <w:autoSpaceDE/>
              <w:autoSpaceDN/>
              <w:adjustRightInd/>
              <w:textAlignment w:val="baseline"/>
              <w:rPr>
                <w:rFonts w:ascii="Arial" w:hAnsi="Arial" w:cs="Arial"/>
                <w:sz w:val="24"/>
                <w:szCs w:val="24"/>
              </w:rPr>
            </w:pPr>
          </w:p>
        </w:tc>
      </w:tr>
      <w:tr w:rsidR="00387383" w:rsidRPr="00E87070" w14:paraId="37C34C97" w14:textId="77777777">
        <w:trPr>
          <w:cantSplit/>
          <w:trHeight w:hRule="exact" w:val="898"/>
        </w:trPr>
        <w:tc>
          <w:tcPr>
            <w:tcW w:w="1642" w:type="dxa"/>
            <w:vMerge/>
            <w:tcBorders>
              <w:top w:val="nil"/>
              <w:left w:val="single" w:sz="6" w:space="0" w:color="auto"/>
              <w:bottom w:val="nil"/>
              <w:right w:val="single" w:sz="6" w:space="0" w:color="auto"/>
            </w:tcBorders>
          </w:tcPr>
          <w:p w14:paraId="7DD89DF0" w14:textId="77777777" w:rsidR="00387383" w:rsidRPr="00E87070" w:rsidRDefault="00387383">
            <w:pPr>
              <w:kinsoku w:val="0"/>
              <w:overflowPunct w:val="0"/>
              <w:autoSpaceDE/>
              <w:autoSpaceDN/>
              <w:adjustRightInd/>
              <w:textAlignment w:val="baseline"/>
              <w:rPr>
                <w:rFonts w:ascii="Arial" w:hAnsi="Arial" w:cs="Arial"/>
                <w:sz w:val="24"/>
                <w:szCs w:val="24"/>
              </w:rPr>
            </w:pPr>
          </w:p>
        </w:tc>
        <w:tc>
          <w:tcPr>
            <w:tcW w:w="1248" w:type="dxa"/>
            <w:vMerge w:val="restart"/>
            <w:tcBorders>
              <w:top w:val="single" w:sz="6" w:space="0" w:color="auto"/>
              <w:left w:val="single" w:sz="6" w:space="0" w:color="auto"/>
              <w:bottom w:val="nil"/>
              <w:right w:val="single" w:sz="6" w:space="0" w:color="auto"/>
            </w:tcBorders>
          </w:tcPr>
          <w:p w14:paraId="7A2FEA35" w14:textId="77777777" w:rsidR="00387383" w:rsidRPr="00E87070" w:rsidRDefault="00387383">
            <w:pPr>
              <w:kinsoku w:val="0"/>
              <w:overflowPunct w:val="0"/>
              <w:autoSpaceDE/>
              <w:autoSpaceDN/>
              <w:adjustRightInd/>
              <w:spacing w:before="1087" w:after="1298" w:line="185" w:lineRule="exact"/>
              <w:ind w:left="216" w:hanging="72"/>
              <w:textAlignment w:val="baseline"/>
              <w:rPr>
                <w:rFonts w:ascii="Arial" w:hAnsi="Arial" w:cs="Arial"/>
                <w:sz w:val="16"/>
                <w:szCs w:val="16"/>
              </w:rPr>
            </w:pPr>
            <w:r w:rsidRPr="00E87070">
              <w:rPr>
                <w:rFonts w:ascii="Arial" w:hAnsi="Arial" w:cs="Arial"/>
                <w:sz w:val="16"/>
                <w:szCs w:val="16"/>
              </w:rPr>
              <w:t>Transmission Network Use of System refund cost per MW per hour (TNUoS)</w:t>
            </w:r>
          </w:p>
        </w:tc>
        <w:tc>
          <w:tcPr>
            <w:tcW w:w="2342" w:type="dxa"/>
            <w:tcBorders>
              <w:top w:val="single" w:sz="6" w:space="0" w:color="auto"/>
              <w:left w:val="single" w:sz="6" w:space="0" w:color="auto"/>
              <w:bottom w:val="single" w:sz="6" w:space="0" w:color="auto"/>
              <w:right w:val="single" w:sz="6" w:space="0" w:color="auto"/>
            </w:tcBorders>
          </w:tcPr>
          <w:p w14:paraId="1B38F45C" w14:textId="77777777" w:rsidR="00387383" w:rsidRPr="00E87070" w:rsidRDefault="00387383">
            <w:pPr>
              <w:kinsoku w:val="0"/>
              <w:overflowPunct w:val="0"/>
              <w:autoSpaceDE/>
              <w:autoSpaceDN/>
              <w:adjustRightInd/>
              <w:spacing w:line="183" w:lineRule="exact"/>
              <w:jc w:val="center"/>
              <w:textAlignment w:val="baseline"/>
              <w:rPr>
                <w:rFonts w:ascii="Arial" w:hAnsi="Arial" w:cs="Arial"/>
                <w:sz w:val="16"/>
                <w:szCs w:val="16"/>
              </w:rPr>
            </w:pPr>
            <w:r w:rsidRPr="00E87070">
              <w:rPr>
                <w:rFonts w:ascii="Arial" w:hAnsi="Arial" w:cs="Arial"/>
                <w:sz w:val="16"/>
                <w:szCs w:val="16"/>
              </w:rPr>
              <w:t>The Transmission Entry</w:t>
            </w:r>
            <w:r w:rsidRPr="00E87070">
              <w:rPr>
                <w:rFonts w:ascii="Arial" w:hAnsi="Arial" w:cs="Arial"/>
                <w:sz w:val="16"/>
                <w:szCs w:val="16"/>
              </w:rPr>
              <w:br/>
              <w:t>Capacity (TEC) register</w:t>
            </w:r>
            <w:r w:rsidRPr="00E87070">
              <w:rPr>
                <w:rFonts w:ascii="Arial" w:hAnsi="Arial" w:cs="Arial"/>
                <w:sz w:val="16"/>
                <w:szCs w:val="16"/>
              </w:rPr>
              <w:br/>
              <w:t>(public domain).</w:t>
            </w:r>
          </w:p>
          <w:p w14:paraId="73031FB2" w14:textId="77777777" w:rsidR="00387383" w:rsidRPr="00E87070" w:rsidRDefault="00387383">
            <w:pPr>
              <w:kinsoku w:val="0"/>
              <w:overflowPunct w:val="0"/>
              <w:autoSpaceDE/>
              <w:autoSpaceDN/>
              <w:adjustRightInd/>
              <w:spacing w:before="162" w:line="175" w:lineRule="exact"/>
              <w:jc w:val="center"/>
              <w:textAlignment w:val="baseline"/>
              <w:rPr>
                <w:rFonts w:ascii="Arial" w:hAnsi="Arial" w:cs="Arial"/>
                <w:color w:val="0000FF"/>
                <w:sz w:val="16"/>
                <w:szCs w:val="16"/>
              </w:rPr>
            </w:pPr>
            <w:hyperlink r:id="rId10" w:history="1">
              <w:r w:rsidRPr="00E87070">
                <w:rPr>
                  <w:rFonts w:ascii="Arial" w:hAnsi="Arial" w:cs="Arial"/>
                  <w:color w:val="0000FF"/>
                  <w:sz w:val="16"/>
                  <w:szCs w:val="16"/>
                  <w:u w:val="single"/>
                </w:rPr>
                <w:t>https://www.nationalgrideso.c</w:t>
              </w:r>
            </w:hyperlink>
          </w:p>
        </w:tc>
        <w:tc>
          <w:tcPr>
            <w:tcW w:w="1810" w:type="dxa"/>
            <w:vMerge w:val="restart"/>
            <w:tcBorders>
              <w:top w:val="single" w:sz="6" w:space="0" w:color="auto"/>
              <w:left w:val="single" w:sz="6" w:space="0" w:color="auto"/>
              <w:bottom w:val="nil"/>
              <w:right w:val="single" w:sz="6" w:space="0" w:color="auto"/>
            </w:tcBorders>
          </w:tcPr>
          <w:p w14:paraId="59E3EB4B" w14:textId="72E4A820" w:rsidR="00387383" w:rsidRPr="00E87070" w:rsidRDefault="00387383">
            <w:pPr>
              <w:kinsoku w:val="0"/>
              <w:overflowPunct w:val="0"/>
              <w:autoSpaceDE/>
              <w:autoSpaceDN/>
              <w:adjustRightInd/>
              <w:spacing w:before="1284" w:after="1471" w:line="185" w:lineRule="exact"/>
              <w:jc w:val="center"/>
              <w:textAlignment w:val="baseline"/>
              <w:rPr>
                <w:rFonts w:ascii="Arial" w:hAnsi="Arial" w:cs="Arial"/>
                <w:sz w:val="16"/>
                <w:szCs w:val="16"/>
              </w:rPr>
            </w:pPr>
            <w:r w:rsidRPr="00E87070">
              <w:rPr>
                <w:rFonts w:ascii="Arial" w:hAnsi="Arial" w:cs="Arial"/>
                <w:sz w:val="16"/>
                <w:szCs w:val="16"/>
              </w:rPr>
              <w:t>TO sources</w:t>
            </w:r>
            <w:r w:rsidRPr="00E87070">
              <w:rPr>
                <w:rFonts w:ascii="Arial" w:hAnsi="Arial" w:cs="Arial"/>
                <w:sz w:val="16"/>
                <w:szCs w:val="16"/>
              </w:rPr>
              <w:br/>
              <w:t>independently from</w:t>
            </w:r>
            <w:r w:rsidRPr="00E87070">
              <w:rPr>
                <w:rFonts w:ascii="Arial" w:hAnsi="Arial" w:cs="Arial"/>
                <w:sz w:val="16"/>
                <w:szCs w:val="16"/>
              </w:rPr>
              <w:br/>
              <w:t xml:space="preserve">current </w:t>
            </w:r>
            <w:r w:rsidR="008F0B19" w:rsidRPr="00E87070">
              <w:rPr>
                <w:rFonts w:ascii="Arial" w:hAnsi="Arial" w:cs="Arial"/>
                <w:sz w:val="16"/>
                <w:szCs w:val="16"/>
              </w:rPr>
              <w:t>The Company</w:t>
            </w:r>
            <w:r w:rsidRPr="00E87070">
              <w:rPr>
                <w:rFonts w:ascii="Arial" w:hAnsi="Arial" w:cs="Arial"/>
                <w:sz w:val="16"/>
                <w:szCs w:val="16"/>
              </w:rPr>
              <w:br/>
              <w:t>reporting</w:t>
            </w:r>
          </w:p>
        </w:tc>
        <w:tc>
          <w:tcPr>
            <w:tcW w:w="1545" w:type="dxa"/>
            <w:vMerge w:val="restart"/>
            <w:tcBorders>
              <w:top w:val="single" w:sz="6" w:space="0" w:color="auto"/>
              <w:left w:val="single" w:sz="6" w:space="0" w:color="auto"/>
              <w:bottom w:val="nil"/>
              <w:right w:val="single" w:sz="6" w:space="0" w:color="auto"/>
            </w:tcBorders>
          </w:tcPr>
          <w:p w14:paraId="17C6915D" w14:textId="77777777" w:rsidR="00387383" w:rsidRPr="00E87070" w:rsidRDefault="00387383">
            <w:pPr>
              <w:kinsoku w:val="0"/>
              <w:overflowPunct w:val="0"/>
              <w:autoSpaceDE/>
              <w:autoSpaceDN/>
              <w:adjustRightInd/>
              <w:spacing w:before="1273" w:after="1667" w:line="185" w:lineRule="exact"/>
              <w:jc w:val="center"/>
              <w:textAlignment w:val="baseline"/>
              <w:rPr>
                <w:rFonts w:ascii="Arial" w:hAnsi="Arial" w:cs="Arial"/>
                <w:sz w:val="16"/>
                <w:szCs w:val="16"/>
              </w:rPr>
            </w:pPr>
            <w:r w:rsidRPr="00E87070">
              <w:rPr>
                <w:rFonts w:ascii="Arial" w:hAnsi="Arial" w:cs="Arial"/>
                <w:sz w:val="16"/>
                <w:szCs w:val="16"/>
              </w:rPr>
              <w:t xml:space="preserve">No </w:t>
            </w:r>
            <w:r w:rsidRPr="00E87070">
              <w:rPr>
                <w:rFonts w:ascii="Arial" w:hAnsi="Arial" w:cs="Arial"/>
                <w:sz w:val="18"/>
                <w:szCs w:val="18"/>
              </w:rPr>
              <w:t xml:space="preserve">– </w:t>
            </w:r>
            <w:r w:rsidRPr="00E87070">
              <w:rPr>
                <w:rFonts w:ascii="Arial" w:hAnsi="Arial" w:cs="Arial"/>
                <w:sz w:val="16"/>
                <w:szCs w:val="16"/>
              </w:rPr>
              <w:t>already</w:t>
            </w:r>
            <w:r w:rsidRPr="00E87070">
              <w:rPr>
                <w:rFonts w:ascii="Arial" w:hAnsi="Arial" w:cs="Arial"/>
                <w:sz w:val="16"/>
                <w:szCs w:val="16"/>
              </w:rPr>
              <w:br/>
              <w:t>available in public</w:t>
            </w:r>
            <w:r w:rsidRPr="00E87070">
              <w:rPr>
                <w:rFonts w:ascii="Arial" w:hAnsi="Arial" w:cs="Arial"/>
                <w:sz w:val="16"/>
                <w:szCs w:val="16"/>
              </w:rPr>
              <w:br/>
              <w:t>domain</w:t>
            </w:r>
          </w:p>
        </w:tc>
      </w:tr>
      <w:tr w:rsidR="00387383" w:rsidRPr="00E87070" w14:paraId="56F28738" w14:textId="77777777">
        <w:trPr>
          <w:cantSplit/>
          <w:trHeight w:hRule="exact" w:val="178"/>
        </w:trPr>
        <w:tc>
          <w:tcPr>
            <w:tcW w:w="1642" w:type="dxa"/>
            <w:vMerge/>
            <w:tcBorders>
              <w:top w:val="nil"/>
              <w:left w:val="single" w:sz="6" w:space="0" w:color="auto"/>
              <w:bottom w:val="nil"/>
              <w:right w:val="single" w:sz="6" w:space="0" w:color="auto"/>
            </w:tcBorders>
          </w:tcPr>
          <w:p w14:paraId="5A5E1259"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1248" w:type="dxa"/>
            <w:vMerge/>
            <w:tcBorders>
              <w:top w:val="nil"/>
              <w:left w:val="single" w:sz="6" w:space="0" w:color="auto"/>
              <w:bottom w:val="nil"/>
              <w:right w:val="single" w:sz="6" w:space="0" w:color="auto"/>
            </w:tcBorders>
          </w:tcPr>
          <w:p w14:paraId="65F2C3D6"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2D4FCAFA" w14:textId="77777777" w:rsidR="00387383" w:rsidRPr="00E87070" w:rsidRDefault="00387383">
            <w:pPr>
              <w:kinsoku w:val="0"/>
              <w:overflowPunct w:val="0"/>
              <w:autoSpaceDE/>
              <w:autoSpaceDN/>
              <w:adjustRightInd/>
              <w:spacing w:line="178" w:lineRule="exact"/>
              <w:jc w:val="center"/>
              <w:textAlignment w:val="baseline"/>
              <w:rPr>
                <w:rFonts w:ascii="Arial" w:hAnsi="Arial" w:cs="Arial"/>
                <w:sz w:val="24"/>
                <w:szCs w:val="24"/>
              </w:rPr>
            </w:pPr>
            <w:r w:rsidRPr="00E87070">
              <w:rPr>
                <w:rFonts w:ascii="Arial" w:hAnsi="Arial" w:cs="Arial"/>
                <w:color w:val="0000FF"/>
                <w:sz w:val="16"/>
                <w:szCs w:val="16"/>
              </w:rPr>
              <w:t>om/connections/registers</w:t>
            </w:r>
            <w:r w:rsidRPr="00E87070">
              <w:rPr>
                <w:rFonts w:ascii="Arial" w:hAnsi="Arial" w:cs="Arial"/>
                <w:color w:val="0000FF"/>
                <w:sz w:val="16"/>
                <w:szCs w:val="16"/>
              </w:rPr>
              <w:noBreakHyphen/>
            </w:r>
          </w:p>
        </w:tc>
        <w:tc>
          <w:tcPr>
            <w:tcW w:w="1810" w:type="dxa"/>
            <w:vMerge/>
            <w:tcBorders>
              <w:top w:val="nil"/>
              <w:left w:val="single" w:sz="6" w:space="0" w:color="auto"/>
              <w:bottom w:val="nil"/>
              <w:right w:val="single" w:sz="6" w:space="0" w:color="auto"/>
            </w:tcBorders>
          </w:tcPr>
          <w:p w14:paraId="692A9150" w14:textId="77777777" w:rsidR="00387383" w:rsidRPr="00E87070" w:rsidRDefault="00387383">
            <w:pPr>
              <w:kinsoku w:val="0"/>
              <w:overflowPunct w:val="0"/>
              <w:autoSpaceDE/>
              <w:autoSpaceDN/>
              <w:adjustRightInd/>
              <w:spacing w:line="178" w:lineRule="exact"/>
              <w:jc w:val="center"/>
              <w:textAlignment w:val="baseline"/>
              <w:rPr>
                <w:rFonts w:ascii="Arial" w:hAnsi="Arial" w:cs="Arial"/>
                <w:sz w:val="24"/>
                <w:szCs w:val="24"/>
              </w:rPr>
            </w:pPr>
          </w:p>
        </w:tc>
        <w:tc>
          <w:tcPr>
            <w:tcW w:w="1545" w:type="dxa"/>
            <w:vMerge/>
            <w:tcBorders>
              <w:top w:val="nil"/>
              <w:left w:val="single" w:sz="6" w:space="0" w:color="auto"/>
              <w:bottom w:val="nil"/>
              <w:right w:val="single" w:sz="6" w:space="0" w:color="auto"/>
            </w:tcBorders>
          </w:tcPr>
          <w:p w14:paraId="2115A89E" w14:textId="77777777" w:rsidR="00387383" w:rsidRPr="00E87070" w:rsidRDefault="00387383">
            <w:pPr>
              <w:kinsoku w:val="0"/>
              <w:overflowPunct w:val="0"/>
              <w:autoSpaceDE/>
              <w:autoSpaceDN/>
              <w:adjustRightInd/>
              <w:spacing w:line="178" w:lineRule="exact"/>
              <w:jc w:val="center"/>
              <w:textAlignment w:val="baseline"/>
              <w:rPr>
                <w:rFonts w:ascii="Arial" w:hAnsi="Arial" w:cs="Arial"/>
                <w:sz w:val="24"/>
                <w:szCs w:val="24"/>
              </w:rPr>
            </w:pPr>
          </w:p>
        </w:tc>
      </w:tr>
      <w:tr w:rsidR="00387383" w:rsidRPr="00E87070" w14:paraId="52E944AD" w14:textId="77777777">
        <w:trPr>
          <w:cantSplit/>
          <w:trHeight w:hRule="exact" w:val="192"/>
        </w:trPr>
        <w:tc>
          <w:tcPr>
            <w:tcW w:w="1642" w:type="dxa"/>
            <w:vMerge/>
            <w:tcBorders>
              <w:top w:val="nil"/>
              <w:left w:val="single" w:sz="6" w:space="0" w:color="auto"/>
              <w:bottom w:val="nil"/>
              <w:right w:val="single" w:sz="6" w:space="0" w:color="auto"/>
            </w:tcBorders>
          </w:tcPr>
          <w:p w14:paraId="313A56AC"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nil"/>
              <w:right w:val="single" w:sz="6" w:space="0" w:color="auto"/>
            </w:tcBorders>
          </w:tcPr>
          <w:p w14:paraId="261BCA78"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13332A19" w14:textId="77777777" w:rsidR="00387383" w:rsidRPr="00E87070" w:rsidRDefault="00387383">
            <w:pPr>
              <w:kinsoku w:val="0"/>
              <w:overflowPunct w:val="0"/>
              <w:autoSpaceDE/>
              <w:autoSpaceDN/>
              <w:adjustRightInd/>
              <w:spacing w:line="180" w:lineRule="exact"/>
              <w:jc w:val="center"/>
              <w:textAlignment w:val="baseline"/>
              <w:rPr>
                <w:rFonts w:ascii="Arial" w:hAnsi="Arial" w:cs="Arial"/>
                <w:color w:val="0000FF"/>
                <w:sz w:val="16"/>
                <w:szCs w:val="16"/>
              </w:rPr>
            </w:pPr>
            <w:r w:rsidRPr="00E87070">
              <w:rPr>
                <w:rFonts w:ascii="Arial" w:hAnsi="Arial" w:cs="Arial"/>
                <w:color w:val="0000FF"/>
                <w:sz w:val="16"/>
                <w:szCs w:val="16"/>
              </w:rPr>
              <w:t>reports-and-guidance</w:t>
            </w:r>
          </w:p>
        </w:tc>
        <w:tc>
          <w:tcPr>
            <w:tcW w:w="1810" w:type="dxa"/>
            <w:vMerge/>
            <w:tcBorders>
              <w:top w:val="nil"/>
              <w:left w:val="single" w:sz="6" w:space="0" w:color="auto"/>
              <w:bottom w:val="nil"/>
              <w:right w:val="single" w:sz="6" w:space="0" w:color="auto"/>
            </w:tcBorders>
          </w:tcPr>
          <w:p w14:paraId="2CE2C604" w14:textId="77777777" w:rsidR="00387383" w:rsidRPr="00E87070" w:rsidRDefault="00387383">
            <w:pPr>
              <w:kinsoku w:val="0"/>
              <w:overflowPunct w:val="0"/>
              <w:autoSpaceDE/>
              <w:autoSpaceDN/>
              <w:adjustRightInd/>
              <w:spacing w:line="180" w:lineRule="exact"/>
              <w:jc w:val="center"/>
              <w:textAlignment w:val="baseline"/>
              <w:rPr>
                <w:rFonts w:ascii="Arial" w:hAnsi="Arial" w:cs="Arial"/>
                <w:color w:val="0000FF"/>
                <w:sz w:val="16"/>
                <w:szCs w:val="16"/>
              </w:rPr>
            </w:pPr>
          </w:p>
        </w:tc>
        <w:tc>
          <w:tcPr>
            <w:tcW w:w="1545" w:type="dxa"/>
            <w:vMerge/>
            <w:tcBorders>
              <w:top w:val="nil"/>
              <w:left w:val="single" w:sz="6" w:space="0" w:color="auto"/>
              <w:bottom w:val="nil"/>
              <w:right w:val="single" w:sz="6" w:space="0" w:color="auto"/>
            </w:tcBorders>
          </w:tcPr>
          <w:p w14:paraId="12D3657E" w14:textId="77777777" w:rsidR="00387383" w:rsidRPr="00E87070" w:rsidRDefault="00387383">
            <w:pPr>
              <w:kinsoku w:val="0"/>
              <w:overflowPunct w:val="0"/>
              <w:autoSpaceDE/>
              <w:autoSpaceDN/>
              <w:adjustRightInd/>
              <w:spacing w:line="180" w:lineRule="exact"/>
              <w:jc w:val="center"/>
              <w:textAlignment w:val="baseline"/>
              <w:rPr>
                <w:rFonts w:ascii="Arial" w:hAnsi="Arial" w:cs="Arial"/>
                <w:color w:val="0000FF"/>
                <w:sz w:val="16"/>
                <w:szCs w:val="16"/>
              </w:rPr>
            </w:pPr>
          </w:p>
        </w:tc>
      </w:tr>
      <w:tr w:rsidR="00387383" w:rsidRPr="00E87070" w14:paraId="343B2141" w14:textId="77777777">
        <w:trPr>
          <w:cantSplit/>
          <w:trHeight w:hRule="exact" w:val="734"/>
        </w:trPr>
        <w:tc>
          <w:tcPr>
            <w:tcW w:w="1642" w:type="dxa"/>
            <w:vMerge/>
            <w:tcBorders>
              <w:top w:val="nil"/>
              <w:left w:val="single" w:sz="6" w:space="0" w:color="auto"/>
              <w:bottom w:val="nil"/>
              <w:right w:val="single" w:sz="6" w:space="0" w:color="auto"/>
            </w:tcBorders>
          </w:tcPr>
          <w:p w14:paraId="59FC79A3"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nil"/>
              <w:right w:val="single" w:sz="6" w:space="0" w:color="auto"/>
            </w:tcBorders>
          </w:tcPr>
          <w:p w14:paraId="45D3456B"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vAlign w:val="bottom"/>
          </w:tcPr>
          <w:p w14:paraId="551B0697" w14:textId="77777777" w:rsidR="00387383" w:rsidRPr="00E87070" w:rsidRDefault="00387383">
            <w:pPr>
              <w:kinsoku w:val="0"/>
              <w:overflowPunct w:val="0"/>
              <w:autoSpaceDE/>
              <w:autoSpaceDN/>
              <w:adjustRightInd/>
              <w:spacing w:before="342" w:line="193" w:lineRule="exact"/>
              <w:jc w:val="center"/>
              <w:textAlignment w:val="baseline"/>
              <w:rPr>
                <w:rFonts w:ascii="Arial" w:hAnsi="Arial" w:cs="Arial"/>
                <w:color w:val="0000FF"/>
                <w:sz w:val="16"/>
                <w:szCs w:val="16"/>
              </w:rPr>
            </w:pPr>
            <w:r w:rsidRPr="00E87070">
              <w:rPr>
                <w:rFonts w:ascii="Arial" w:hAnsi="Arial" w:cs="Arial"/>
                <w:sz w:val="16"/>
                <w:szCs w:val="16"/>
              </w:rPr>
              <w:t>Total annual charges</w:t>
            </w:r>
            <w:r w:rsidRPr="00E87070">
              <w:rPr>
                <w:rFonts w:ascii="Arial" w:hAnsi="Arial" w:cs="Arial"/>
                <w:sz w:val="16"/>
                <w:szCs w:val="16"/>
              </w:rPr>
              <w:br/>
            </w:r>
            <w:hyperlink r:id="rId11" w:history="1">
              <w:r w:rsidRPr="00E87070">
                <w:rPr>
                  <w:rFonts w:ascii="Arial" w:hAnsi="Arial" w:cs="Arial"/>
                  <w:color w:val="0000FF"/>
                  <w:sz w:val="16"/>
                  <w:szCs w:val="16"/>
                  <w:u w:val="single"/>
                </w:rPr>
                <w:t>https://www.nationalgrideso.c</w:t>
              </w:r>
            </w:hyperlink>
          </w:p>
        </w:tc>
        <w:tc>
          <w:tcPr>
            <w:tcW w:w="1810" w:type="dxa"/>
            <w:vMerge/>
            <w:tcBorders>
              <w:top w:val="nil"/>
              <w:left w:val="single" w:sz="6" w:space="0" w:color="auto"/>
              <w:bottom w:val="nil"/>
              <w:right w:val="single" w:sz="6" w:space="0" w:color="auto"/>
            </w:tcBorders>
          </w:tcPr>
          <w:p w14:paraId="08D8BE34" w14:textId="77777777" w:rsidR="00387383" w:rsidRPr="00E87070" w:rsidRDefault="00387383">
            <w:pPr>
              <w:kinsoku w:val="0"/>
              <w:overflowPunct w:val="0"/>
              <w:autoSpaceDE/>
              <w:autoSpaceDN/>
              <w:adjustRightInd/>
              <w:spacing w:before="342" w:line="193" w:lineRule="exact"/>
              <w:jc w:val="center"/>
              <w:textAlignment w:val="baseline"/>
              <w:rPr>
                <w:rFonts w:ascii="Arial" w:hAnsi="Arial" w:cs="Arial"/>
                <w:color w:val="0000FF"/>
                <w:sz w:val="16"/>
                <w:szCs w:val="16"/>
              </w:rPr>
            </w:pPr>
          </w:p>
        </w:tc>
        <w:tc>
          <w:tcPr>
            <w:tcW w:w="1545" w:type="dxa"/>
            <w:vMerge/>
            <w:tcBorders>
              <w:top w:val="nil"/>
              <w:left w:val="single" w:sz="6" w:space="0" w:color="auto"/>
              <w:bottom w:val="nil"/>
              <w:right w:val="single" w:sz="6" w:space="0" w:color="auto"/>
            </w:tcBorders>
          </w:tcPr>
          <w:p w14:paraId="7E058137" w14:textId="77777777" w:rsidR="00387383" w:rsidRPr="00E87070" w:rsidRDefault="00387383">
            <w:pPr>
              <w:kinsoku w:val="0"/>
              <w:overflowPunct w:val="0"/>
              <w:autoSpaceDE/>
              <w:autoSpaceDN/>
              <w:adjustRightInd/>
              <w:spacing w:before="342" w:line="193" w:lineRule="exact"/>
              <w:jc w:val="center"/>
              <w:textAlignment w:val="baseline"/>
              <w:rPr>
                <w:rFonts w:ascii="Arial" w:hAnsi="Arial" w:cs="Arial"/>
                <w:color w:val="0000FF"/>
                <w:sz w:val="16"/>
                <w:szCs w:val="16"/>
              </w:rPr>
            </w:pPr>
          </w:p>
        </w:tc>
      </w:tr>
      <w:tr w:rsidR="00387383" w:rsidRPr="00E87070" w14:paraId="50AAAC59" w14:textId="77777777">
        <w:trPr>
          <w:cantSplit/>
          <w:trHeight w:hRule="exact" w:val="178"/>
        </w:trPr>
        <w:tc>
          <w:tcPr>
            <w:tcW w:w="1642" w:type="dxa"/>
            <w:vMerge/>
            <w:tcBorders>
              <w:top w:val="nil"/>
              <w:left w:val="single" w:sz="6" w:space="0" w:color="auto"/>
              <w:bottom w:val="nil"/>
              <w:right w:val="single" w:sz="6" w:space="0" w:color="auto"/>
            </w:tcBorders>
          </w:tcPr>
          <w:p w14:paraId="5B778145"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1248" w:type="dxa"/>
            <w:vMerge/>
            <w:tcBorders>
              <w:top w:val="nil"/>
              <w:left w:val="single" w:sz="6" w:space="0" w:color="auto"/>
              <w:bottom w:val="nil"/>
              <w:right w:val="single" w:sz="6" w:space="0" w:color="auto"/>
            </w:tcBorders>
          </w:tcPr>
          <w:p w14:paraId="12A718EC"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2F73DBF2" w14:textId="77777777" w:rsidR="00387383" w:rsidRPr="00E87070" w:rsidRDefault="00387383">
            <w:pPr>
              <w:kinsoku w:val="0"/>
              <w:overflowPunct w:val="0"/>
              <w:autoSpaceDE/>
              <w:autoSpaceDN/>
              <w:adjustRightInd/>
              <w:spacing w:line="168" w:lineRule="exact"/>
              <w:jc w:val="center"/>
              <w:textAlignment w:val="baseline"/>
              <w:rPr>
                <w:rFonts w:ascii="Arial" w:hAnsi="Arial" w:cs="Arial"/>
                <w:sz w:val="24"/>
                <w:szCs w:val="24"/>
              </w:rPr>
            </w:pPr>
            <w:r w:rsidRPr="00E87070">
              <w:rPr>
                <w:rFonts w:ascii="Arial" w:hAnsi="Arial" w:cs="Arial"/>
                <w:color w:val="0000FF"/>
                <w:sz w:val="16"/>
                <w:szCs w:val="16"/>
              </w:rPr>
              <w:t>om/charging/transmission</w:t>
            </w:r>
            <w:r w:rsidRPr="00E87070">
              <w:rPr>
                <w:rFonts w:ascii="Arial" w:hAnsi="Arial" w:cs="Arial"/>
                <w:color w:val="0000FF"/>
                <w:sz w:val="16"/>
                <w:szCs w:val="16"/>
              </w:rPr>
              <w:noBreakHyphen/>
            </w:r>
          </w:p>
        </w:tc>
        <w:tc>
          <w:tcPr>
            <w:tcW w:w="1810" w:type="dxa"/>
            <w:vMerge/>
            <w:tcBorders>
              <w:top w:val="nil"/>
              <w:left w:val="single" w:sz="6" w:space="0" w:color="auto"/>
              <w:bottom w:val="nil"/>
              <w:right w:val="single" w:sz="6" w:space="0" w:color="auto"/>
            </w:tcBorders>
          </w:tcPr>
          <w:p w14:paraId="0AC98DF6" w14:textId="77777777" w:rsidR="00387383" w:rsidRPr="00E87070" w:rsidRDefault="00387383">
            <w:pPr>
              <w:kinsoku w:val="0"/>
              <w:overflowPunct w:val="0"/>
              <w:autoSpaceDE/>
              <w:autoSpaceDN/>
              <w:adjustRightInd/>
              <w:spacing w:line="168" w:lineRule="exact"/>
              <w:jc w:val="center"/>
              <w:textAlignment w:val="baseline"/>
              <w:rPr>
                <w:rFonts w:ascii="Arial" w:hAnsi="Arial" w:cs="Arial"/>
                <w:sz w:val="24"/>
                <w:szCs w:val="24"/>
              </w:rPr>
            </w:pPr>
          </w:p>
        </w:tc>
        <w:tc>
          <w:tcPr>
            <w:tcW w:w="1545" w:type="dxa"/>
            <w:vMerge/>
            <w:tcBorders>
              <w:top w:val="nil"/>
              <w:left w:val="single" w:sz="6" w:space="0" w:color="auto"/>
              <w:bottom w:val="nil"/>
              <w:right w:val="single" w:sz="6" w:space="0" w:color="auto"/>
            </w:tcBorders>
          </w:tcPr>
          <w:p w14:paraId="7157CEEF" w14:textId="77777777" w:rsidR="00387383" w:rsidRPr="00E87070" w:rsidRDefault="00387383">
            <w:pPr>
              <w:kinsoku w:val="0"/>
              <w:overflowPunct w:val="0"/>
              <w:autoSpaceDE/>
              <w:autoSpaceDN/>
              <w:adjustRightInd/>
              <w:spacing w:line="168" w:lineRule="exact"/>
              <w:jc w:val="center"/>
              <w:textAlignment w:val="baseline"/>
              <w:rPr>
                <w:rFonts w:ascii="Arial" w:hAnsi="Arial" w:cs="Arial"/>
                <w:sz w:val="24"/>
                <w:szCs w:val="24"/>
              </w:rPr>
            </w:pPr>
          </w:p>
        </w:tc>
      </w:tr>
      <w:tr w:rsidR="00387383" w:rsidRPr="00E87070" w14:paraId="30AA4E1A" w14:textId="77777777">
        <w:trPr>
          <w:cantSplit/>
          <w:trHeight w:hRule="exact" w:val="192"/>
        </w:trPr>
        <w:tc>
          <w:tcPr>
            <w:tcW w:w="1642" w:type="dxa"/>
            <w:vMerge/>
            <w:tcBorders>
              <w:top w:val="nil"/>
              <w:left w:val="single" w:sz="6" w:space="0" w:color="auto"/>
              <w:bottom w:val="nil"/>
              <w:right w:val="single" w:sz="6" w:space="0" w:color="auto"/>
            </w:tcBorders>
          </w:tcPr>
          <w:p w14:paraId="3EA2A02F"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nil"/>
              <w:right w:val="single" w:sz="6" w:space="0" w:color="auto"/>
            </w:tcBorders>
          </w:tcPr>
          <w:p w14:paraId="7FE7FA58"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017C08EB" w14:textId="77777777" w:rsidR="00387383" w:rsidRPr="00E87070" w:rsidRDefault="00387383">
            <w:pPr>
              <w:kinsoku w:val="0"/>
              <w:overflowPunct w:val="0"/>
              <w:autoSpaceDE/>
              <w:autoSpaceDN/>
              <w:adjustRightInd/>
              <w:spacing w:line="185" w:lineRule="exact"/>
              <w:jc w:val="center"/>
              <w:textAlignment w:val="baseline"/>
              <w:rPr>
                <w:rFonts w:ascii="Arial" w:hAnsi="Arial" w:cs="Arial"/>
                <w:sz w:val="24"/>
                <w:szCs w:val="24"/>
              </w:rPr>
            </w:pPr>
            <w:r w:rsidRPr="00E87070">
              <w:rPr>
                <w:rFonts w:ascii="Arial" w:hAnsi="Arial" w:cs="Arial"/>
                <w:color w:val="0000FF"/>
                <w:sz w:val="16"/>
                <w:szCs w:val="16"/>
              </w:rPr>
              <w:t>network-use-system-</w:t>
            </w:r>
            <w:proofErr w:type="spellStart"/>
            <w:r w:rsidRPr="00E87070">
              <w:rPr>
                <w:rFonts w:ascii="Arial" w:hAnsi="Arial" w:cs="Arial"/>
                <w:color w:val="0000FF"/>
                <w:sz w:val="16"/>
                <w:szCs w:val="16"/>
              </w:rPr>
              <w:t>tnuos</w:t>
            </w:r>
            <w:proofErr w:type="spellEnd"/>
            <w:r w:rsidRPr="00E87070">
              <w:rPr>
                <w:rFonts w:ascii="Arial" w:hAnsi="Arial" w:cs="Arial"/>
                <w:color w:val="0000FF"/>
                <w:sz w:val="16"/>
                <w:szCs w:val="16"/>
              </w:rPr>
              <w:noBreakHyphen/>
            </w:r>
          </w:p>
        </w:tc>
        <w:tc>
          <w:tcPr>
            <w:tcW w:w="1810" w:type="dxa"/>
            <w:vMerge/>
            <w:tcBorders>
              <w:top w:val="nil"/>
              <w:left w:val="single" w:sz="6" w:space="0" w:color="auto"/>
              <w:bottom w:val="nil"/>
              <w:right w:val="single" w:sz="6" w:space="0" w:color="auto"/>
            </w:tcBorders>
          </w:tcPr>
          <w:p w14:paraId="0E6ED818" w14:textId="77777777" w:rsidR="00387383" w:rsidRPr="00E87070" w:rsidRDefault="00387383">
            <w:pPr>
              <w:kinsoku w:val="0"/>
              <w:overflowPunct w:val="0"/>
              <w:autoSpaceDE/>
              <w:autoSpaceDN/>
              <w:adjustRightInd/>
              <w:spacing w:line="185" w:lineRule="exact"/>
              <w:jc w:val="center"/>
              <w:textAlignment w:val="baseline"/>
              <w:rPr>
                <w:rFonts w:ascii="Arial" w:hAnsi="Arial" w:cs="Arial"/>
                <w:sz w:val="24"/>
                <w:szCs w:val="24"/>
              </w:rPr>
            </w:pPr>
          </w:p>
        </w:tc>
        <w:tc>
          <w:tcPr>
            <w:tcW w:w="1545" w:type="dxa"/>
            <w:vMerge/>
            <w:tcBorders>
              <w:top w:val="nil"/>
              <w:left w:val="single" w:sz="6" w:space="0" w:color="auto"/>
              <w:bottom w:val="nil"/>
              <w:right w:val="single" w:sz="6" w:space="0" w:color="auto"/>
            </w:tcBorders>
          </w:tcPr>
          <w:p w14:paraId="4D64D774" w14:textId="77777777" w:rsidR="00387383" w:rsidRPr="00E87070" w:rsidRDefault="00387383">
            <w:pPr>
              <w:kinsoku w:val="0"/>
              <w:overflowPunct w:val="0"/>
              <w:autoSpaceDE/>
              <w:autoSpaceDN/>
              <w:adjustRightInd/>
              <w:spacing w:line="185" w:lineRule="exact"/>
              <w:jc w:val="center"/>
              <w:textAlignment w:val="baseline"/>
              <w:rPr>
                <w:rFonts w:ascii="Arial" w:hAnsi="Arial" w:cs="Arial"/>
                <w:sz w:val="24"/>
                <w:szCs w:val="24"/>
              </w:rPr>
            </w:pPr>
          </w:p>
        </w:tc>
      </w:tr>
      <w:tr w:rsidR="00387383" w:rsidRPr="00E87070" w14:paraId="32A0A60F" w14:textId="77777777">
        <w:trPr>
          <w:cantSplit/>
          <w:trHeight w:hRule="exact" w:val="177"/>
        </w:trPr>
        <w:tc>
          <w:tcPr>
            <w:tcW w:w="1642" w:type="dxa"/>
            <w:vMerge/>
            <w:tcBorders>
              <w:top w:val="nil"/>
              <w:left w:val="single" w:sz="6" w:space="0" w:color="auto"/>
              <w:bottom w:val="nil"/>
              <w:right w:val="single" w:sz="6" w:space="0" w:color="auto"/>
            </w:tcBorders>
          </w:tcPr>
          <w:p w14:paraId="10830C39"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nil"/>
              <w:right w:val="single" w:sz="6" w:space="0" w:color="auto"/>
            </w:tcBorders>
          </w:tcPr>
          <w:p w14:paraId="0E7892D8"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vAlign w:val="center"/>
          </w:tcPr>
          <w:p w14:paraId="42A61B6C" w14:textId="77777777" w:rsidR="00387383" w:rsidRPr="00E87070" w:rsidRDefault="00387383">
            <w:pPr>
              <w:kinsoku w:val="0"/>
              <w:overflowPunct w:val="0"/>
              <w:autoSpaceDE/>
              <w:autoSpaceDN/>
              <w:adjustRightInd/>
              <w:spacing w:line="172" w:lineRule="exact"/>
              <w:jc w:val="center"/>
              <w:textAlignment w:val="baseline"/>
              <w:rPr>
                <w:rFonts w:ascii="Arial" w:hAnsi="Arial" w:cs="Arial"/>
                <w:color w:val="0000FF"/>
                <w:sz w:val="16"/>
                <w:szCs w:val="16"/>
              </w:rPr>
            </w:pPr>
            <w:r w:rsidRPr="00E87070">
              <w:rPr>
                <w:rFonts w:ascii="Arial" w:hAnsi="Arial" w:cs="Arial"/>
                <w:color w:val="0000FF"/>
                <w:sz w:val="16"/>
                <w:szCs w:val="16"/>
              </w:rPr>
              <w:t>charges</w:t>
            </w:r>
          </w:p>
        </w:tc>
        <w:tc>
          <w:tcPr>
            <w:tcW w:w="1810" w:type="dxa"/>
            <w:vMerge/>
            <w:tcBorders>
              <w:top w:val="nil"/>
              <w:left w:val="single" w:sz="6" w:space="0" w:color="auto"/>
              <w:bottom w:val="nil"/>
              <w:right w:val="single" w:sz="6" w:space="0" w:color="auto"/>
            </w:tcBorders>
          </w:tcPr>
          <w:p w14:paraId="7976C57D" w14:textId="77777777" w:rsidR="00387383" w:rsidRPr="00E87070" w:rsidRDefault="00387383">
            <w:pPr>
              <w:kinsoku w:val="0"/>
              <w:overflowPunct w:val="0"/>
              <w:autoSpaceDE/>
              <w:autoSpaceDN/>
              <w:adjustRightInd/>
              <w:spacing w:line="172" w:lineRule="exact"/>
              <w:jc w:val="center"/>
              <w:textAlignment w:val="baseline"/>
              <w:rPr>
                <w:rFonts w:ascii="Arial" w:hAnsi="Arial" w:cs="Arial"/>
                <w:color w:val="0000FF"/>
                <w:sz w:val="16"/>
                <w:szCs w:val="16"/>
              </w:rPr>
            </w:pPr>
          </w:p>
        </w:tc>
        <w:tc>
          <w:tcPr>
            <w:tcW w:w="1545" w:type="dxa"/>
            <w:vMerge/>
            <w:tcBorders>
              <w:top w:val="nil"/>
              <w:left w:val="single" w:sz="6" w:space="0" w:color="auto"/>
              <w:bottom w:val="nil"/>
              <w:right w:val="single" w:sz="6" w:space="0" w:color="auto"/>
            </w:tcBorders>
          </w:tcPr>
          <w:p w14:paraId="5C8342A5" w14:textId="77777777" w:rsidR="00387383" w:rsidRPr="00E87070" w:rsidRDefault="00387383">
            <w:pPr>
              <w:kinsoku w:val="0"/>
              <w:overflowPunct w:val="0"/>
              <w:autoSpaceDE/>
              <w:autoSpaceDN/>
              <w:adjustRightInd/>
              <w:spacing w:line="172" w:lineRule="exact"/>
              <w:jc w:val="center"/>
              <w:textAlignment w:val="baseline"/>
              <w:rPr>
                <w:rFonts w:ascii="Arial" w:hAnsi="Arial" w:cs="Arial"/>
                <w:color w:val="0000FF"/>
                <w:sz w:val="16"/>
                <w:szCs w:val="16"/>
              </w:rPr>
            </w:pPr>
          </w:p>
        </w:tc>
      </w:tr>
      <w:tr w:rsidR="00387383" w:rsidRPr="00E87070" w14:paraId="5FDE92D2" w14:textId="77777777">
        <w:trPr>
          <w:cantSplit/>
          <w:trHeight w:hRule="exact" w:val="960"/>
        </w:trPr>
        <w:tc>
          <w:tcPr>
            <w:tcW w:w="1642" w:type="dxa"/>
            <w:vMerge/>
            <w:tcBorders>
              <w:top w:val="nil"/>
              <w:left w:val="single" w:sz="6" w:space="0" w:color="auto"/>
              <w:bottom w:val="nil"/>
              <w:right w:val="single" w:sz="6" w:space="0" w:color="auto"/>
            </w:tcBorders>
          </w:tcPr>
          <w:p w14:paraId="580F596D"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1248" w:type="dxa"/>
            <w:vMerge/>
            <w:tcBorders>
              <w:top w:val="nil"/>
              <w:left w:val="single" w:sz="6" w:space="0" w:color="auto"/>
              <w:bottom w:val="single" w:sz="6" w:space="0" w:color="auto"/>
              <w:right w:val="single" w:sz="6" w:space="0" w:color="auto"/>
            </w:tcBorders>
          </w:tcPr>
          <w:p w14:paraId="5FE68B7A" w14:textId="77777777" w:rsidR="00387383" w:rsidRPr="00E87070" w:rsidRDefault="00387383">
            <w:pPr>
              <w:kinsoku w:val="0"/>
              <w:overflowPunct w:val="0"/>
              <w:autoSpaceDE/>
              <w:autoSpaceDN/>
              <w:adjustRightInd/>
              <w:textAlignment w:val="baseline"/>
              <w:rPr>
                <w:rFonts w:ascii="Arial" w:hAnsi="Arial" w:cs="Arial"/>
                <w:color w:val="0000FF"/>
                <w:sz w:val="16"/>
                <w:szCs w:val="16"/>
              </w:rPr>
            </w:pPr>
          </w:p>
        </w:tc>
        <w:tc>
          <w:tcPr>
            <w:tcW w:w="2342" w:type="dxa"/>
            <w:tcBorders>
              <w:top w:val="single" w:sz="6" w:space="0" w:color="auto"/>
              <w:left w:val="single" w:sz="6" w:space="0" w:color="auto"/>
              <w:bottom w:val="single" w:sz="6" w:space="0" w:color="auto"/>
              <w:right w:val="single" w:sz="6" w:space="0" w:color="auto"/>
            </w:tcBorders>
            <w:vAlign w:val="bottom"/>
          </w:tcPr>
          <w:p w14:paraId="2A81C234" w14:textId="4912DB3F" w:rsidR="00387383" w:rsidRPr="00E87070" w:rsidRDefault="00387383">
            <w:pPr>
              <w:kinsoku w:val="0"/>
              <w:overflowPunct w:val="0"/>
              <w:autoSpaceDE/>
              <w:autoSpaceDN/>
              <w:adjustRightInd/>
              <w:spacing w:before="389" w:after="2" w:line="185" w:lineRule="exact"/>
              <w:jc w:val="center"/>
              <w:textAlignment w:val="baseline"/>
              <w:rPr>
                <w:rFonts w:ascii="Arial" w:hAnsi="Arial" w:cs="Arial"/>
                <w:sz w:val="16"/>
                <w:szCs w:val="16"/>
              </w:rPr>
            </w:pPr>
            <w:r w:rsidRPr="00E87070">
              <w:rPr>
                <w:rFonts w:ascii="Arial" w:hAnsi="Arial" w:cs="Arial"/>
                <w:sz w:val="16"/>
                <w:szCs w:val="16"/>
              </w:rPr>
              <w:t>This STC Procedure</w:t>
            </w:r>
            <w:r w:rsidRPr="00E87070">
              <w:rPr>
                <w:rFonts w:ascii="Arial" w:hAnsi="Arial" w:cs="Arial"/>
                <w:sz w:val="16"/>
                <w:szCs w:val="16"/>
              </w:rPr>
              <w:br/>
              <w:t xml:space="preserve">assumes </w:t>
            </w:r>
            <w:r w:rsidR="008F0B19" w:rsidRPr="00E87070">
              <w:rPr>
                <w:rFonts w:ascii="Arial" w:hAnsi="Arial" w:cs="Arial"/>
                <w:sz w:val="16"/>
                <w:szCs w:val="16"/>
              </w:rPr>
              <w:t>The Company</w:t>
            </w:r>
            <w:r w:rsidRPr="00E87070">
              <w:rPr>
                <w:rFonts w:ascii="Arial" w:hAnsi="Arial" w:cs="Arial"/>
                <w:sz w:val="16"/>
                <w:szCs w:val="16"/>
              </w:rPr>
              <w:t xml:space="preserve"> continues</w:t>
            </w:r>
            <w:r w:rsidRPr="00E87070">
              <w:rPr>
                <w:rFonts w:ascii="Arial" w:hAnsi="Arial" w:cs="Arial"/>
                <w:sz w:val="16"/>
                <w:szCs w:val="16"/>
              </w:rPr>
              <w:br/>
              <w:t>to provide this data.</w:t>
            </w:r>
          </w:p>
        </w:tc>
        <w:tc>
          <w:tcPr>
            <w:tcW w:w="1810" w:type="dxa"/>
            <w:vMerge/>
            <w:tcBorders>
              <w:top w:val="nil"/>
              <w:left w:val="single" w:sz="6" w:space="0" w:color="auto"/>
              <w:bottom w:val="single" w:sz="6" w:space="0" w:color="auto"/>
              <w:right w:val="single" w:sz="6" w:space="0" w:color="auto"/>
            </w:tcBorders>
          </w:tcPr>
          <w:p w14:paraId="4F041A88" w14:textId="77777777" w:rsidR="00387383" w:rsidRPr="00E87070" w:rsidRDefault="00387383">
            <w:pPr>
              <w:kinsoku w:val="0"/>
              <w:overflowPunct w:val="0"/>
              <w:autoSpaceDE/>
              <w:autoSpaceDN/>
              <w:adjustRightInd/>
              <w:spacing w:before="389" w:after="2" w:line="185" w:lineRule="exact"/>
              <w:jc w:val="center"/>
              <w:textAlignment w:val="baseline"/>
              <w:rPr>
                <w:rFonts w:ascii="Arial" w:hAnsi="Arial" w:cs="Arial"/>
                <w:sz w:val="16"/>
                <w:szCs w:val="16"/>
              </w:rPr>
            </w:pPr>
          </w:p>
        </w:tc>
        <w:tc>
          <w:tcPr>
            <w:tcW w:w="1545" w:type="dxa"/>
            <w:vMerge/>
            <w:tcBorders>
              <w:top w:val="nil"/>
              <w:left w:val="single" w:sz="6" w:space="0" w:color="auto"/>
              <w:bottom w:val="single" w:sz="6" w:space="0" w:color="auto"/>
              <w:right w:val="single" w:sz="6" w:space="0" w:color="auto"/>
            </w:tcBorders>
          </w:tcPr>
          <w:p w14:paraId="6B7AC4D8" w14:textId="77777777" w:rsidR="00387383" w:rsidRPr="00E87070" w:rsidRDefault="00387383">
            <w:pPr>
              <w:kinsoku w:val="0"/>
              <w:overflowPunct w:val="0"/>
              <w:autoSpaceDE/>
              <w:autoSpaceDN/>
              <w:adjustRightInd/>
              <w:spacing w:before="389" w:after="2" w:line="185" w:lineRule="exact"/>
              <w:jc w:val="center"/>
              <w:textAlignment w:val="baseline"/>
              <w:rPr>
                <w:rFonts w:ascii="Arial" w:hAnsi="Arial" w:cs="Arial"/>
                <w:sz w:val="16"/>
                <w:szCs w:val="16"/>
              </w:rPr>
            </w:pPr>
          </w:p>
        </w:tc>
      </w:tr>
      <w:tr w:rsidR="00387383" w:rsidRPr="00E87070" w14:paraId="5B612FBA" w14:textId="77777777">
        <w:trPr>
          <w:cantSplit/>
          <w:trHeight w:hRule="exact" w:val="1119"/>
        </w:trPr>
        <w:tc>
          <w:tcPr>
            <w:tcW w:w="1642" w:type="dxa"/>
            <w:vMerge/>
            <w:tcBorders>
              <w:top w:val="nil"/>
              <w:left w:val="single" w:sz="6" w:space="0" w:color="auto"/>
              <w:bottom w:val="single" w:sz="6" w:space="0" w:color="auto"/>
              <w:right w:val="single" w:sz="6" w:space="0" w:color="auto"/>
            </w:tcBorders>
          </w:tcPr>
          <w:p w14:paraId="78B361F8" w14:textId="77777777" w:rsidR="00387383" w:rsidRPr="00E87070" w:rsidRDefault="00387383">
            <w:pPr>
              <w:kinsoku w:val="0"/>
              <w:overflowPunct w:val="0"/>
              <w:autoSpaceDE/>
              <w:autoSpaceDN/>
              <w:adjustRightInd/>
              <w:textAlignment w:val="baseline"/>
              <w:rPr>
                <w:rFonts w:ascii="Arial" w:hAnsi="Arial" w:cs="Arial"/>
                <w:sz w:val="16"/>
                <w:szCs w:val="16"/>
              </w:rPr>
            </w:pPr>
          </w:p>
        </w:tc>
        <w:tc>
          <w:tcPr>
            <w:tcW w:w="1248" w:type="dxa"/>
            <w:tcBorders>
              <w:top w:val="single" w:sz="6" w:space="0" w:color="auto"/>
              <w:left w:val="single" w:sz="6" w:space="0" w:color="auto"/>
              <w:bottom w:val="single" w:sz="6" w:space="0" w:color="auto"/>
              <w:right w:val="single" w:sz="6" w:space="0" w:color="auto"/>
            </w:tcBorders>
          </w:tcPr>
          <w:p w14:paraId="14C26593" w14:textId="77777777" w:rsidR="00387383" w:rsidRPr="00E87070" w:rsidRDefault="00387383">
            <w:pPr>
              <w:kinsoku w:val="0"/>
              <w:overflowPunct w:val="0"/>
              <w:autoSpaceDE/>
              <w:autoSpaceDN/>
              <w:adjustRightInd/>
              <w:spacing w:line="170" w:lineRule="exact"/>
              <w:ind w:right="372"/>
              <w:jc w:val="right"/>
              <w:textAlignment w:val="baseline"/>
              <w:rPr>
                <w:rFonts w:ascii="Arial" w:hAnsi="Arial" w:cs="Arial"/>
                <w:sz w:val="16"/>
                <w:szCs w:val="16"/>
              </w:rPr>
            </w:pPr>
            <w:r w:rsidRPr="00E87070">
              <w:rPr>
                <w:rFonts w:ascii="Arial" w:hAnsi="Arial" w:cs="Arial"/>
                <w:sz w:val="16"/>
                <w:szCs w:val="16"/>
              </w:rPr>
              <w:t>Vital</w:t>
            </w:r>
          </w:p>
          <w:p w14:paraId="00BF8343" w14:textId="77777777" w:rsidR="00387383" w:rsidRPr="00E87070" w:rsidRDefault="00387383">
            <w:pPr>
              <w:kinsoku w:val="0"/>
              <w:overflowPunct w:val="0"/>
              <w:autoSpaceDE/>
              <w:autoSpaceDN/>
              <w:adjustRightInd/>
              <w:spacing w:after="563" w:line="188" w:lineRule="exact"/>
              <w:jc w:val="center"/>
              <w:textAlignment w:val="baseline"/>
              <w:rPr>
                <w:rFonts w:ascii="Arial" w:hAnsi="Arial" w:cs="Arial"/>
                <w:sz w:val="16"/>
                <w:szCs w:val="16"/>
              </w:rPr>
            </w:pPr>
            <w:r w:rsidRPr="00E87070">
              <w:rPr>
                <w:rFonts w:ascii="Arial" w:hAnsi="Arial" w:cs="Arial"/>
                <w:sz w:val="16"/>
                <w:szCs w:val="16"/>
              </w:rPr>
              <w:t>Infrastructure</w:t>
            </w:r>
            <w:r w:rsidRPr="00E87070">
              <w:rPr>
                <w:rFonts w:ascii="Arial" w:hAnsi="Arial" w:cs="Arial"/>
                <w:sz w:val="16"/>
                <w:szCs w:val="16"/>
              </w:rPr>
              <w:br/>
              <w:t>sites</w:t>
            </w:r>
          </w:p>
        </w:tc>
        <w:tc>
          <w:tcPr>
            <w:tcW w:w="2342" w:type="dxa"/>
            <w:tcBorders>
              <w:top w:val="single" w:sz="6" w:space="0" w:color="auto"/>
              <w:left w:val="single" w:sz="6" w:space="0" w:color="auto"/>
              <w:bottom w:val="single" w:sz="6" w:space="0" w:color="auto"/>
              <w:right w:val="single" w:sz="6" w:space="0" w:color="auto"/>
            </w:tcBorders>
          </w:tcPr>
          <w:p w14:paraId="4E1B400F" w14:textId="77777777" w:rsidR="00387383" w:rsidRPr="00E87070" w:rsidRDefault="00387383">
            <w:pPr>
              <w:kinsoku w:val="0"/>
              <w:overflowPunct w:val="0"/>
              <w:autoSpaceDE/>
              <w:autoSpaceDN/>
              <w:adjustRightInd/>
              <w:spacing w:before="361" w:after="563" w:line="185" w:lineRule="exact"/>
              <w:jc w:val="center"/>
              <w:textAlignment w:val="baseline"/>
              <w:rPr>
                <w:rFonts w:ascii="Arial" w:hAnsi="Arial" w:cs="Arial"/>
                <w:sz w:val="16"/>
                <w:szCs w:val="16"/>
              </w:rPr>
            </w:pPr>
            <w:r w:rsidRPr="00E87070">
              <w:rPr>
                <w:rFonts w:ascii="Arial" w:hAnsi="Arial" w:cs="Arial"/>
                <w:sz w:val="16"/>
                <w:szCs w:val="16"/>
              </w:rPr>
              <w:t>TO</w:t>
            </w:r>
          </w:p>
        </w:tc>
        <w:tc>
          <w:tcPr>
            <w:tcW w:w="1810" w:type="dxa"/>
            <w:tcBorders>
              <w:top w:val="single" w:sz="6" w:space="0" w:color="auto"/>
              <w:left w:val="single" w:sz="6" w:space="0" w:color="auto"/>
              <w:bottom w:val="single" w:sz="6" w:space="0" w:color="auto"/>
              <w:right w:val="single" w:sz="6" w:space="0" w:color="auto"/>
            </w:tcBorders>
          </w:tcPr>
          <w:p w14:paraId="06756B6D" w14:textId="77777777" w:rsidR="00387383" w:rsidRPr="00E87070" w:rsidRDefault="00387383">
            <w:pPr>
              <w:kinsoku w:val="0"/>
              <w:overflowPunct w:val="0"/>
              <w:autoSpaceDE/>
              <w:autoSpaceDN/>
              <w:adjustRightInd/>
              <w:spacing w:after="16" w:line="182" w:lineRule="exact"/>
              <w:jc w:val="center"/>
              <w:textAlignment w:val="baseline"/>
              <w:rPr>
                <w:rFonts w:ascii="Arial" w:hAnsi="Arial" w:cs="Arial"/>
                <w:sz w:val="16"/>
                <w:szCs w:val="16"/>
              </w:rPr>
            </w:pPr>
            <w:r w:rsidRPr="00E87070">
              <w:rPr>
                <w:rFonts w:ascii="Arial" w:hAnsi="Arial" w:cs="Arial"/>
                <w:sz w:val="16"/>
                <w:szCs w:val="16"/>
              </w:rPr>
              <w:t>TO sources</w:t>
            </w:r>
            <w:r w:rsidRPr="00E87070">
              <w:rPr>
                <w:rFonts w:ascii="Arial" w:hAnsi="Arial" w:cs="Arial"/>
                <w:sz w:val="16"/>
                <w:szCs w:val="16"/>
              </w:rPr>
              <w:br/>
              <w:t>independently from</w:t>
            </w:r>
            <w:r w:rsidRPr="00E87070">
              <w:rPr>
                <w:rFonts w:ascii="Arial" w:hAnsi="Arial" w:cs="Arial"/>
                <w:sz w:val="16"/>
                <w:szCs w:val="16"/>
              </w:rPr>
              <w:br/>
              <w:t>respective</w:t>
            </w:r>
            <w:r w:rsidRPr="00E87070">
              <w:rPr>
                <w:rFonts w:ascii="Arial" w:hAnsi="Arial" w:cs="Arial"/>
                <w:sz w:val="16"/>
                <w:szCs w:val="16"/>
              </w:rPr>
              <w:br/>
              <w:t>Transmission</w:t>
            </w:r>
            <w:r w:rsidRPr="00E87070">
              <w:rPr>
                <w:rFonts w:ascii="Arial" w:hAnsi="Arial" w:cs="Arial"/>
                <w:sz w:val="16"/>
                <w:szCs w:val="16"/>
              </w:rPr>
              <w:br/>
              <w:t>Network Control</w:t>
            </w:r>
            <w:r w:rsidRPr="00E87070">
              <w:rPr>
                <w:rFonts w:ascii="Arial" w:hAnsi="Arial" w:cs="Arial"/>
                <w:sz w:val="16"/>
                <w:szCs w:val="16"/>
              </w:rPr>
              <w:br/>
              <w:t>Centre (TNCC)</w:t>
            </w:r>
          </w:p>
        </w:tc>
        <w:tc>
          <w:tcPr>
            <w:tcW w:w="1545" w:type="dxa"/>
            <w:tcBorders>
              <w:top w:val="single" w:sz="6" w:space="0" w:color="auto"/>
              <w:left w:val="single" w:sz="6" w:space="0" w:color="auto"/>
              <w:bottom w:val="single" w:sz="6" w:space="0" w:color="auto"/>
              <w:right w:val="single" w:sz="6" w:space="0" w:color="auto"/>
            </w:tcBorders>
          </w:tcPr>
          <w:p w14:paraId="61A6E9B8" w14:textId="77777777" w:rsidR="00387383" w:rsidRPr="00E87070" w:rsidRDefault="00387383">
            <w:pPr>
              <w:kinsoku w:val="0"/>
              <w:overflowPunct w:val="0"/>
              <w:autoSpaceDE/>
              <w:autoSpaceDN/>
              <w:adjustRightInd/>
              <w:spacing w:after="755" w:line="177" w:lineRule="exact"/>
              <w:jc w:val="center"/>
              <w:textAlignment w:val="baseline"/>
              <w:rPr>
                <w:rFonts w:ascii="Arial" w:hAnsi="Arial" w:cs="Arial"/>
                <w:sz w:val="16"/>
                <w:szCs w:val="16"/>
              </w:rPr>
            </w:pPr>
            <w:r w:rsidRPr="00E87070">
              <w:rPr>
                <w:rFonts w:ascii="Arial" w:hAnsi="Arial" w:cs="Arial"/>
                <w:sz w:val="16"/>
                <w:szCs w:val="16"/>
              </w:rPr>
              <w:t xml:space="preserve">No </w:t>
            </w:r>
            <w:r w:rsidRPr="00E87070">
              <w:rPr>
                <w:rFonts w:ascii="Arial" w:hAnsi="Arial" w:cs="Arial"/>
                <w:sz w:val="18"/>
                <w:szCs w:val="18"/>
              </w:rPr>
              <w:t xml:space="preserve">– </w:t>
            </w:r>
            <w:r w:rsidRPr="00E87070">
              <w:rPr>
                <w:rFonts w:ascii="Arial" w:hAnsi="Arial" w:cs="Arial"/>
                <w:sz w:val="16"/>
                <w:szCs w:val="16"/>
              </w:rPr>
              <w:t>available</w:t>
            </w:r>
            <w:r w:rsidRPr="00E87070">
              <w:rPr>
                <w:rFonts w:ascii="Arial" w:hAnsi="Arial" w:cs="Arial"/>
                <w:sz w:val="16"/>
                <w:szCs w:val="16"/>
              </w:rPr>
              <w:br/>
              <w:t>within TOs</w:t>
            </w:r>
          </w:p>
        </w:tc>
      </w:tr>
      <w:tr w:rsidR="00387383" w:rsidRPr="00E87070" w14:paraId="6617F045" w14:textId="77777777">
        <w:trPr>
          <w:cantSplit/>
          <w:trHeight w:hRule="exact" w:val="628"/>
        </w:trPr>
        <w:tc>
          <w:tcPr>
            <w:tcW w:w="1642" w:type="dxa"/>
            <w:tcBorders>
              <w:top w:val="single" w:sz="6" w:space="0" w:color="auto"/>
              <w:left w:val="single" w:sz="6" w:space="0" w:color="auto"/>
              <w:bottom w:val="single" w:sz="6" w:space="0" w:color="auto"/>
              <w:right w:val="single" w:sz="6" w:space="0" w:color="auto"/>
            </w:tcBorders>
          </w:tcPr>
          <w:p w14:paraId="3A70E463" w14:textId="77777777" w:rsidR="00387383" w:rsidRPr="00E87070" w:rsidRDefault="00387383">
            <w:pPr>
              <w:kinsoku w:val="0"/>
              <w:overflowPunct w:val="0"/>
              <w:autoSpaceDE/>
              <w:autoSpaceDN/>
              <w:adjustRightInd/>
              <w:spacing w:after="93" w:line="177" w:lineRule="exact"/>
              <w:jc w:val="center"/>
              <w:textAlignment w:val="baseline"/>
              <w:rPr>
                <w:rFonts w:ascii="Arial" w:hAnsi="Arial" w:cs="Arial"/>
                <w:sz w:val="16"/>
                <w:szCs w:val="16"/>
              </w:rPr>
            </w:pPr>
            <w:r w:rsidRPr="00E87070">
              <w:rPr>
                <w:rFonts w:ascii="Arial" w:hAnsi="Arial" w:cs="Arial"/>
                <w:sz w:val="16"/>
                <w:szCs w:val="16"/>
              </w:rPr>
              <w:t>Boundary Risk</w:t>
            </w:r>
            <w:r w:rsidRPr="00E87070">
              <w:rPr>
                <w:rFonts w:ascii="Arial" w:hAnsi="Arial" w:cs="Arial"/>
                <w:sz w:val="16"/>
                <w:szCs w:val="16"/>
              </w:rPr>
              <w:br/>
              <w:t>Cost (see guidance</w:t>
            </w:r>
            <w:r w:rsidRPr="00E87070">
              <w:rPr>
                <w:rFonts w:ascii="Arial" w:hAnsi="Arial" w:cs="Arial"/>
                <w:sz w:val="16"/>
                <w:szCs w:val="16"/>
              </w:rPr>
              <w:br/>
              <w:t>document</w:t>
            </w:r>
          </w:p>
        </w:tc>
        <w:tc>
          <w:tcPr>
            <w:tcW w:w="1248" w:type="dxa"/>
            <w:tcBorders>
              <w:top w:val="single" w:sz="6" w:space="0" w:color="auto"/>
              <w:left w:val="single" w:sz="6" w:space="0" w:color="auto"/>
              <w:bottom w:val="single" w:sz="6" w:space="0" w:color="auto"/>
              <w:right w:val="single" w:sz="6" w:space="0" w:color="auto"/>
            </w:tcBorders>
          </w:tcPr>
          <w:p w14:paraId="17F6806F" w14:textId="77777777" w:rsidR="00387383" w:rsidRPr="00E87070" w:rsidRDefault="00387383">
            <w:pPr>
              <w:kinsoku w:val="0"/>
              <w:overflowPunct w:val="0"/>
              <w:autoSpaceDE/>
              <w:autoSpaceDN/>
              <w:adjustRightInd/>
              <w:spacing w:after="93" w:line="177" w:lineRule="exact"/>
              <w:jc w:val="center"/>
              <w:textAlignment w:val="baseline"/>
              <w:rPr>
                <w:rFonts w:ascii="Arial" w:hAnsi="Arial" w:cs="Arial"/>
                <w:sz w:val="16"/>
                <w:szCs w:val="16"/>
              </w:rPr>
            </w:pPr>
            <w:r w:rsidRPr="00E87070">
              <w:rPr>
                <w:rFonts w:ascii="Arial" w:hAnsi="Arial" w:cs="Arial"/>
                <w:sz w:val="16"/>
                <w:szCs w:val="16"/>
              </w:rPr>
              <w:t>Boundary</w:t>
            </w:r>
            <w:r w:rsidRPr="00E87070">
              <w:rPr>
                <w:rFonts w:ascii="Arial" w:hAnsi="Arial" w:cs="Arial"/>
                <w:sz w:val="16"/>
                <w:szCs w:val="16"/>
              </w:rPr>
              <w:br/>
              <w:t>constraint</w:t>
            </w:r>
            <w:r w:rsidRPr="00E87070">
              <w:rPr>
                <w:rFonts w:ascii="Arial" w:hAnsi="Arial" w:cs="Arial"/>
                <w:sz w:val="16"/>
                <w:szCs w:val="16"/>
              </w:rPr>
              <w:br/>
              <w:t>costs</w:t>
            </w:r>
          </w:p>
        </w:tc>
        <w:tc>
          <w:tcPr>
            <w:tcW w:w="2342" w:type="dxa"/>
            <w:tcBorders>
              <w:top w:val="single" w:sz="6" w:space="0" w:color="auto"/>
              <w:left w:val="single" w:sz="6" w:space="0" w:color="auto"/>
              <w:bottom w:val="single" w:sz="6" w:space="0" w:color="auto"/>
              <w:right w:val="single" w:sz="6" w:space="0" w:color="auto"/>
            </w:tcBorders>
          </w:tcPr>
          <w:p w14:paraId="66A9ED53" w14:textId="77777777" w:rsidR="00387383" w:rsidRPr="00E87070" w:rsidRDefault="00387383">
            <w:pPr>
              <w:kinsoku w:val="0"/>
              <w:overflowPunct w:val="0"/>
              <w:autoSpaceDE/>
              <w:autoSpaceDN/>
              <w:adjustRightInd/>
              <w:spacing w:after="266" w:line="179" w:lineRule="exact"/>
              <w:jc w:val="center"/>
              <w:textAlignment w:val="baseline"/>
              <w:rPr>
                <w:rFonts w:ascii="Arial" w:hAnsi="Arial" w:cs="Arial"/>
                <w:sz w:val="16"/>
                <w:szCs w:val="16"/>
              </w:rPr>
            </w:pPr>
            <w:r w:rsidRPr="00E87070">
              <w:rPr>
                <w:rFonts w:ascii="Arial" w:hAnsi="Arial" w:cs="Arial"/>
                <w:sz w:val="16"/>
                <w:szCs w:val="16"/>
              </w:rPr>
              <w:t>Output of bespoke power</w:t>
            </w:r>
            <w:r w:rsidRPr="00E87070">
              <w:rPr>
                <w:rFonts w:ascii="Arial" w:hAnsi="Arial" w:cs="Arial"/>
                <w:sz w:val="16"/>
                <w:szCs w:val="16"/>
              </w:rPr>
              <w:br/>
              <w:t>system economic model runs</w:t>
            </w:r>
          </w:p>
        </w:tc>
        <w:tc>
          <w:tcPr>
            <w:tcW w:w="1810" w:type="dxa"/>
            <w:vMerge w:val="restart"/>
            <w:tcBorders>
              <w:top w:val="single" w:sz="6" w:space="0" w:color="auto"/>
              <w:left w:val="single" w:sz="6" w:space="0" w:color="auto"/>
              <w:bottom w:val="nil"/>
              <w:right w:val="single" w:sz="6" w:space="0" w:color="auto"/>
            </w:tcBorders>
          </w:tcPr>
          <w:p w14:paraId="2002828A" w14:textId="7371D108" w:rsidR="00387383" w:rsidRPr="00E87070" w:rsidRDefault="000A08C5">
            <w:pPr>
              <w:kinsoku w:val="0"/>
              <w:overflowPunct w:val="0"/>
              <w:autoSpaceDE/>
              <w:autoSpaceDN/>
              <w:adjustRightInd/>
              <w:spacing w:before="537" w:after="1034" w:line="185" w:lineRule="exact"/>
              <w:ind w:left="216" w:firstLine="72"/>
              <w:textAlignment w:val="baseline"/>
              <w:rPr>
                <w:rFonts w:ascii="Arial" w:hAnsi="Arial" w:cs="Arial"/>
                <w:sz w:val="16"/>
                <w:szCs w:val="16"/>
              </w:rPr>
            </w:pPr>
            <w:r>
              <w:rPr>
                <w:rFonts w:ascii="Arial" w:hAnsi="Arial" w:cs="Arial"/>
                <w:sz w:val="16"/>
                <w:szCs w:val="16"/>
              </w:rPr>
              <w:t>The Company</w:t>
            </w:r>
            <w:r w:rsidR="00387383" w:rsidRPr="00E87070">
              <w:rPr>
                <w:rFonts w:ascii="Arial" w:hAnsi="Arial" w:cs="Arial"/>
                <w:sz w:val="16"/>
                <w:szCs w:val="16"/>
              </w:rPr>
              <w:t xml:space="preserve"> to provide TO with this additional output in line with STCP guidance and data exchange forms</w:t>
            </w:r>
          </w:p>
        </w:tc>
        <w:tc>
          <w:tcPr>
            <w:tcW w:w="1545" w:type="dxa"/>
            <w:tcBorders>
              <w:top w:val="single" w:sz="6" w:space="0" w:color="auto"/>
              <w:left w:val="single" w:sz="6" w:space="0" w:color="auto"/>
              <w:bottom w:val="single" w:sz="6" w:space="0" w:color="auto"/>
              <w:right w:val="single" w:sz="6" w:space="0" w:color="auto"/>
            </w:tcBorders>
          </w:tcPr>
          <w:p w14:paraId="1B56A580" w14:textId="77777777" w:rsidR="00387383" w:rsidRPr="00E87070" w:rsidRDefault="00387383">
            <w:pPr>
              <w:kinsoku w:val="0"/>
              <w:overflowPunct w:val="0"/>
              <w:autoSpaceDE/>
              <w:autoSpaceDN/>
              <w:adjustRightInd/>
              <w:spacing w:after="9" w:line="205" w:lineRule="exact"/>
              <w:jc w:val="center"/>
              <w:textAlignment w:val="baseline"/>
              <w:rPr>
                <w:rFonts w:ascii="Arial" w:hAnsi="Arial" w:cs="Arial"/>
                <w:b/>
                <w:bCs/>
                <w:i/>
                <w:iCs/>
                <w:sz w:val="18"/>
                <w:szCs w:val="18"/>
              </w:rPr>
            </w:pPr>
            <w:r w:rsidRPr="00E87070">
              <w:rPr>
                <w:rFonts w:ascii="Arial" w:hAnsi="Arial" w:cs="Arial"/>
                <w:b/>
                <w:bCs/>
                <w:i/>
                <w:iCs/>
                <w:sz w:val="18"/>
                <w:szCs w:val="18"/>
              </w:rPr>
              <w:t>Data Exchange</w:t>
            </w:r>
            <w:r w:rsidRPr="00E87070">
              <w:rPr>
                <w:rFonts w:ascii="Arial" w:hAnsi="Arial" w:cs="Arial"/>
                <w:b/>
                <w:bCs/>
                <w:i/>
                <w:iCs/>
                <w:sz w:val="18"/>
                <w:szCs w:val="18"/>
              </w:rPr>
              <w:br/>
              <w:t>Process</w:t>
            </w:r>
            <w:r w:rsidRPr="00E87070">
              <w:rPr>
                <w:rFonts w:ascii="Arial" w:hAnsi="Arial" w:cs="Arial"/>
                <w:b/>
                <w:bCs/>
                <w:i/>
                <w:iCs/>
                <w:sz w:val="18"/>
                <w:szCs w:val="18"/>
              </w:rPr>
              <w:br/>
              <w:t>Applies</w:t>
            </w:r>
          </w:p>
        </w:tc>
      </w:tr>
      <w:tr w:rsidR="00387383" w:rsidRPr="00E87070" w14:paraId="50253F20" w14:textId="77777777">
        <w:trPr>
          <w:cantSplit/>
          <w:trHeight w:hRule="exact" w:val="749"/>
        </w:trPr>
        <w:tc>
          <w:tcPr>
            <w:tcW w:w="1642" w:type="dxa"/>
            <w:vMerge w:val="restart"/>
            <w:tcBorders>
              <w:top w:val="single" w:sz="6" w:space="0" w:color="auto"/>
              <w:left w:val="single" w:sz="6" w:space="0" w:color="auto"/>
              <w:bottom w:val="nil"/>
              <w:right w:val="single" w:sz="6" w:space="0" w:color="auto"/>
            </w:tcBorders>
          </w:tcPr>
          <w:p w14:paraId="3F697FED" w14:textId="77777777" w:rsidR="00387383" w:rsidRPr="00E87070" w:rsidRDefault="00387383">
            <w:pPr>
              <w:kinsoku w:val="0"/>
              <w:overflowPunct w:val="0"/>
              <w:autoSpaceDE/>
              <w:autoSpaceDN/>
              <w:adjustRightInd/>
              <w:spacing w:after="1144" w:line="181" w:lineRule="exact"/>
              <w:jc w:val="center"/>
              <w:textAlignment w:val="baseline"/>
              <w:rPr>
                <w:rFonts w:ascii="Arial" w:hAnsi="Arial" w:cs="Arial"/>
                <w:sz w:val="16"/>
                <w:szCs w:val="16"/>
              </w:rPr>
            </w:pPr>
            <w:r w:rsidRPr="00E87070">
              <w:rPr>
                <w:rFonts w:ascii="Arial" w:hAnsi="Arial" w:cs="Arial"/>
                <w:sz w:val="16"/>
                <w:szCs w:val="16"/>
              </w:rPr>
              <w:t>Reactive</w:t>
            </w:r>
            <w:r w:rsidRPr="00E87070">
              <w:rPr>
                <w:rFonts w:ascii="Arial" w:hAnsi="Arial" w:cs="Arial"/>
                <w:sz w:val="16"/>
                <w:szCs w:val="16"/>
              </w:rPr>
              <w:br/>
              <w:t>Compensation (see</w:t>
            </w:r>
            <w:r w:rsidRPr="00E87070">
              <w:rPr>
                <w:rFonts w:ascii="Arial" w:hAnsi="Arial" w:cs="Arial"/>
                <w:sz w:val="16"/>
                <w:szCs w:val="16"/>
              </w:rPr>
              <w:br/>
              <w:t>guidance</w:t>
            </w:r>
            <w:r w:rsidRPr="00E87070">
              <w:rPr>
                <w:rFonts w:ascii="Arial" w:hAnsi="Arial" w:cs="Arial"/>
                <w:sz w:val="16"/>
                <w:szCs w:val="16"/>
              </w:rPr>
              <w:br/>
              <w:t>document)</w:t>
            </w:r>
          </w:p>
        </w:tc>
        <w:tc>
          <w:tcPr>
            <w:tcW w:w="1248" w:type="dxa"/>
            <w:tcBorders>
              <w:top w:val="single" w:sz="6" w:space="0" w:color="auto"/>
              <w:left w:val="single" w:sz="6" w:space="0" w:color="auto"/>
              <w:bottom w:val="single" w:sz="6" w:space="0" w:color="auto"/>
              <w:right w:val="single" w:sz="6" w:space="0" w:color="auto"/>
            </w:tcBorders>
          </w:tcPr>
          <w:p w14:paraId="4D5D8069" w14:textId="77777777" w:rsidR="00387383" w:rsidRPr="00E87070" w:rsidRDefault="00387383">
            <w:pPr>
              <w:kinsoku w:val="0"/>
              <w:overflowPunct w:val="0"/>
              <w:autoSpaceDE/>
              <w:autoSpaceDN/>
              <w:adjustRightInd/>
              <w:spacing w:after="20" w:line="181" w:lineRule="exact"/>
              <w:jc w:val="center"/>
              <w:textAlignment w:val="baseline"/>
              <w:rPr>
                <w:rFonts w:ascii="Arial" w:hAnsi="Arial" w:cs="Arial"/>
                <w:sz w:val="16"/>
                <w:szCs w:val="16"/>
              </w:rPr>
            </w:pPr>
            <w:r w:rsidRPr="00E87070">
              <w:rPr>
                <w:rFonts w:ascii="Arial" w:hAnsi="Arial" w:cs="Arial"/>
                <w:sz w:val="16"/>
                <w:szCs w:val="16"/>
              </w:rPr>
              <w:t>Reactive</w:t>
            </w:r>
            <w:r w:rsidRPr="00E87070">
              <w:rPr>
                <w:rFonts w:ascii="Arial" w:hAnsi="Arial" w:cs="Arial"/>
                <w:sz w:val="16"/>
                <w:szCs w:val="16"/>
              </w:rPr>
              <w:br/>
              <w:t>compensation</w:t>
            </w:r>
            <w:r w:rsidRPr="00E87070">
              <w:rPr>
                <w:rFonts w:ascii="Arial" w:hAnsi="Arial" w:cs="Arial"/>
                <w:sz w:val="16"/>
                <w:szCs w:val="16"/>
              </w:rPr>
              <w:br/>
              <w:t>requirement</w:t>
            </w:r>
            <w:r w:rsidRPr="00E87070">
              <w:rPr>
                <w:rFonts w:ascii="Arial" w:hAnsi="Arial" w:cs="Arial"/>
                <w:sz w:val="16"/>
                <w:szCs w:val="16"/>
              </w:rPr>
              <w:br/>
              <w:t>factor</w:t>
            </w:r>
          </w:p>
        </w:tc>
        <w:tc>
          <w:tcPr>
            <w:tcW w:w="2342" w:type="dxa"/>
            <w:tcBorders>
              <w:top w:val="single" w:sz="6" w:space="0" w:color="auto"/>
              <w:left w:val="single" w:sz="6" w:space="0" w:color="auto"/>
              <w:bottom w:val="single" w:sz="6" w:space="0" w:color="auto"/>
              <w:right w:val="single" w:sz="6" w:space="0" w:color="auto"/>
            </w:tcBorders>
          </w:tcPr>
          <w:p w14:paraId="171429C4" w14:textId="77777777" w:rsidR="00387383" w:rsidRPr="00E87070" w:rsidRDefault="00387383">
            <w:pPr>
              <w:kinsoku w:val="0"/>
              <w:overflowPunct w:val="0"/>
              <w:autoSpaceDE/>
              <w:autoSpaceDN/>
              <w:adjustRightInd/>
              <w:spacing w:after="390" w:line="177" w:lineRule="exact"/>
              <w:jc w:val="center"/>
              <w:textAlignment w:val="baseline"/>
              <w:rPr>
                <w:rFonts w:ascii="Arial" w:hAnsi="Arial" w:cs="Arial"/>
                <w:sz w:val="16"/>
                <w:szCs w:val="16"/>
              </w:rPr>
            </w:pPr>
            <w:r w:rsidRPr="00E87070">
              <w:rPr>
                <w:rFonts w:ascii="Arial" w:hAnsi="Arial" w:cs="Arial"/>
                <w:sz w:val="16"/>
                <w:szCs w:val="16"/>
              </w:rPr>
              <w:t>Operational history and</w:t>
            </w:r>
            <w:r w:rsidRPr="00E87070">
              <w:rPr>
                <w:rFonts w:ascii="Arial" w:hAnsi="Arial" w:cs="Arial"/>
                <w:sz w:val="16"/>
                <w:szCs w:val="16"/>
              </w:rPr>
              <w:br/>
              <w:t>System Study</w:t>
            </w:r>
          </w:p>
        </w:tc>
        <w:tc>
          <w:tcPr>
            <w:tcW w:w="1810" w:type="dxa"/>
            <w:vMerge/>
            <w:tcBorders>
              <w:top w:val="nil"/>
              <w:left w:val="single" w:sz="6" w:space="0" w:color="auto"/>
              <w:bottom w:val="nil"/>
              <w:right w:val="single" w:sz="6" w:space="0" w:color="auto"/>
            </w:tcBorders>
          </w:tcPr>
          <w:p w14:paraId="7B931413" w14:textId="77777777" w:rsidR="00387383" w:rsidRPr="00E87070" w:rsidRDefault="00387383">
            <w:pPr>
              <w:kinsoku w:val="0"/>
              <w:overflowPunct w:val="0"/>
              <w:autoSpaceDE/>
              <w:autoSpaceDN/>
              <w:adjustRightInd/>
              <w:spacing w:after="390" w:line="177" w:lineRule="exact"/>
              <w:jc w:val="center"/>
              <w:textAlignment w:val="baseline"/>
              <w:rPr>
                <w:rFonts w:ascii="Arial" w:hAnsi="Arial" w:cs="Arial"/>
                <w:sz w:val="16"/>
                <w:szCs w:val="16"/>
              </w:rPr>
            </w:pPr>
          </w:p>
        </w:tc>
        <w:tc>
          <w:tcPr>
            <w:tcW w:w="1545" w:type="dxa"/>
            <w:tcBorders>
              <w:top w:val="single" w:sz="6" w:space="0" w:color="auto"/>
              <w:left w:val="single" w:sz="6" w:space="0" w:color="auto"/>
              <w:bottom w:val="single" w:sz="6" w:space="0" w:color="auto"/>
              <w:right w:val="single" w:sz="6" w:space="0" w:color="auto"/>
            </w:tcBorders>
          </w:tcPr>
          <w:p w14:paraId="54760EDE" w14:textId="77777777" w:rsidR="00387383" w:rsidRPr="00E87070" w:rsidRDefault="00387383">
            <w:pPr>
              <w:kinsoku w:val="0"/>
              <w:overflowPunct w:val="0"/>
              <w:autoSpaceDE/>
              <w:autoSpaceDN/>
              <w:adjustRightInd/>
              <w:spacing w:after="113" w:line="208" w:lineRule="exact"/>
              <w:jc w:val="center"/>
              <w:textAlignment w:val="baseline"/>
              <w:rPr>
                <w:rFonts w:ascii="Arial" w:hAnsi="Arial" w:cs="Arial"/>
                <w:b/>
                <w:bCs/>
                <w:i/>
                <w:iCs/>
                <w:sz w:val="18"/>
                <w:szCs w:val="18"/>
              </w:rPr>
            </w:pPr>
            <w:r w:rsidRPr="00E87070">
              <w:rPr>
                <w:rFonts w:ascii="Arial" w:hAnsi="Arial" w:cs="Arial"/>
                <w:b/>
                <w:bCs/>
                <w:i/>
                <w:iCs/>
                <w:sz w:val="18"/>
                <w:szCs w:val="18"/>
              </w:rPr>
              <w:t>Data Exchange</w:t>
            </w:r>
            <w:r w:rsidRPr="00E87070">
              <w:rPr>
                <w:rFonts w:ascii="Arial" w:hAnsi="Arial" w:cs="Arial"/>
                <w:b/>
                <w:bCs/>
                <w:i/>
                <w:iCs/>
                <w:sz w:val="18"/>
                <w:szCs w:val="18"/>
              </w:rPr>
              <w:br/>
              <w:t>Process</w:t>
            </w:r>
            <w:r w:rsidRPr="00E87070">
              <w:rPr>
                <w:rFonts w:ascii="Arial" w:hAnsi="Arial" w:cs="Arial"/>
                <w:b/>
                <w:bCs/>
                <w:i/>
                <w:iCs/>
                <w:sz w:val="18"/>
                <w:szCs w:val="18"/>
              </w:rPr>
              <w:br/>
              <w:t>Applies</w:t>
            </w:r>
          </w:p>
        </w:tc>
      </w:tr>
      <w:tr w:rsidR="00387383" w:rsidRPr="00E87070" w14:paraId="7177CEA3" w14:textId="77777777">
        <w:trPr>
          <w:cantSplit/>
          <w:trHeight w:hRule="exact" w:val="1119"/>
        </w:trPr>
        <w:tc>
          <w:tcPr>
            <w:tcW w:w="1642" w:type="dxa"/>
            <w:vMerge/>
            <w:tcBorders>
              <w:top w:val="nil"/>
              <w:left w:val="single" w:sz="6" w:space="0" w:color="auto"/>
              <w:bottom w:val="single" w:sz="6" w:space="0" w:color="auto"/>
              <w:right w:val="single" w:sz="6" w:space="0" w:color="auto"/>
            </w:tcBorders>
          </w:tcPr>
          <w:p w14:paraId="3FF39EB8" w14:textId="77777777" w:rsidR="00387383" w:rsidRPr="00E87070" w:rsidRDefault="00387383">
            <w:pPr>
              <w:kinsoku w:val="0"/>
              <w:overflowPunct w:val="0"/>
              <w:autoSpaceDE/>
              <w:autoSpaceDN/>
              <w:adjustRightInd/>
              <w:textAlignment w:val="baseline"/>
              <w:rPr>
                <w:rFonts w:ascii="Arial" w:hAnsi="Arial" w:cs="Arial"/>
                <w:b/>
                <w:bCs/>
                <w:i/>
                <w:iCs/>
                <w:sz w:val="18"/>
                <w:szCs w:val="18"/>
              </w:rPr>
            </w:pPr>
          </w:p>
        </w:tc>
        <w:tc>
          <w:tcPr>
            <w:tcW w:w="1248" w:type="dxa"/>
            <w:tcBorders>
              <w:top w:val="single" w:sz="6" w:space="0" w:color="auto"/>
              <w:left w:val="single" w:sz="6" w:space="0" w:color="auto"/>
              <w:bottom w:val="single" w:sz="6" w:space="0" w:color="auto"/>
              <w:right w:val="single" w:sz="6" w:space="0" w:color="auto"/>
            </w:tcBorders>
          </w:tcPr>
          <w:p w14:paraId="001CC87F" w14:textId="77777777" w:rsidR="00387383" w:rsidRPr="00E87070" w:rsidRDefault="00387383">
            <w:pPr>
              <w:kinsoku w:val="0"/>
              <w:overflowPunct w:val="0"/>
              <w:autoSpaceDE/>
              <w:autoSpaceDN/>
              <w:adjustRightInd/>
              <w:spacing w:after="396" w:line="180" w:lineRule="exact"/>
              <w:jc w:val="center"/>
              <w:textAlignment w:val="baseline"/>
              <w:rPr>
                <w:rFonts w:ascii="Arial" w:hAnsi="Arial" w:cs="Arial"/>
                <w:sz w:val="16"/>
                <w:szCs w:val="16"/>
              </w:rPr>
            </w:pPr>
            <w:r w:rsidRPr="00E87070">
              <w:rPr>
                <w:rFonts w:ascii="Arial" w:hAnsi="Arial" w:cs="Arial"/>
                <w:sz w:val="16"/>
                <w:szCs w:val="16"/>
              </w:rPr>
              <w:t>Cost of</w:t>
            </w:r>
            <w:r w:rsidRPr="00E87070">
              <w:rPr>
                <w:rFonts w:ascii="Arial" w:hAnsi="Arial" w:cs="Arial"/>
                <w:sz w:val="16"/>
                <w:szCs w:val="16"/>
              </w:rPr>
              <w:br/>
              <w:t>procuring</w:t>
            </w:r>
            <w:r w:rsidRPr="00E87070">
              <w:rPr>
                <w:rFonts w:ascii="Arial" w:hAnsi="Arial" w:cs="Arial"/>
                <w:sz w:val="16"/>
                <w:szCs w:val="16"/>
              </w:rPr>
              <w:br/>
              <w:t>MVAr from</w:t>
            </w:r>
            <w:r w:rsidRPr="00E87070">
              <w:rPr>
                <w:rFonts w:ascii="Arial" w:hAnsi="Arial" w:cs="Arial"/>
                <w:sz w:val="16"/>
                <w:szCs w:val="16"/>
              </w:rPr>
              <w:br/>
              <w:t>generation</w:t>
            </w:r>
          </w:p>
        </w:tc>
        <w:tc>
          <w:tcPr>
            <w:tcW w:w="2342" w:type="dxa"/>
            <w:tcBorders>
              <w:top w:val="single" w:sz="6" w:space="0" w:color="auto"/>
              <w:left w:val="single" w:sz="6" w:space="0" w:color="auto"/>
              <w:bottom w:val="single" w:sz="6" w:space="0" w:color="auto"/>
              <w:right w:val="single" w:sz="6" w:space="0" w:color="auto"/>
            </w:tcBorders>
          </w:tcPr>
          <w:p w14:paraId="6B4466D5" w14:textId="23D4D6BF" w:rsidR="00387383" w:rsidRPr="00E87070" w:rsidRDefault="00387383">
            <w:pPr>
              <w:kinsoku w:val="0"/>
              <w:overflowPunct w:val="0"/>
              <w:autoSpaceDE/>
              <w:autoSpaceDN/>
              <w:adjustRightInd/>
              <w:spacing w:line="180" w:lineRule="exact"/>
              <w:ind w:left="216" w:right="180"/>
              <w:jc w:val="both"/>
              <w:textAlignment w:val="baseline"/>
              <w:rPr>
                <w:rFonts w:ascii="Arial" w:hAnsi="Arial" w:cs="Arial"/>
                <w:spacing w:val="-4"/>
                <w:sz w:val="16"/>
                <w:szCs w:val="16"/>
              </w:rPr>
            </w:pPr>
            <w:r w:rsidRPr="00E87070">
              <w:rPr>
                <w:rFonts w:ascii="Arial" w:hAnsi="Arial" w:cs="Arial"/>
                <w:spacing w:val="-4"/>
                <w:sz w:val="16"/>
                <w:szCs w:val="16"/>
              </w:rPr>
              <w:t xml:space="preserve">The cost of procuring MVAr from generation is currently published by </w:t>
            </w:r>
            <w:r w:rsidR="008F0B19" w:rsidRPr="00E87070">
              <w:rPr>
                <w:rFonts w:ascii="Arial" w:hAnsi="Arial" w:cs="Arial"/>
                <w:spacing w:val="-4"/>
                <w:sz w:val="16"/>
                <w:szCs w:val="16"/>
              </w:rPr>
              <w:t>The Company</w:t>
            </w:r>
            <w:r w:rsidRPr="00E87070">
              <w:rPr>
                <w:rFonts w:ascii="Arial" w:hAnsi="Arial" w:cs="Arial"/>
                <w:spacing w:val="-4"/>
                <w:sz w:val="16"/>
                <w:szCs w:val="16"/>
              </w:rPr>
              <w:t xml:space="preserve">. The STC Procedure requires </w:t>
            </w:r>
            <w:r w:rsidR="008F0B19" w:rsidRPr="00E87070">
              <w:rPr>
                <w:rFonts w:ascii="Arial" w:hAnsi="Arial" w:cs="Arial"/>
                <w:spacing w:val="-4"/>
                <w:sz w:val="16"/>
                <w:szCs w:val="16"/>
              </w:rPr>
              <w:t>The Company</w:t>
            </w:r>
            <w:r w:rsidRPr="00E87070">
              <w:rPr>
                <w:rFonts w:ascii="Arial" w:hAnsi="Arial" w:cs="Arial"/>
                <w:spacing w:val="-4"/>
                <w:sz w:val="16"/>
                <w:szCs w:val="16"/>
              </w:rPr>
              <w:t xml:space="preserve"> to continue to provide</w:t>
            </w:r>
          </w:p>
          <w:p w14:paraId="3A29EA26" w14:textId="77777777" w:rsidR="00387383" w:rsidRPr="00E87070" w:rsidRDefault="00387383">
            <w:pPr>
              <w:kinsoku w:val="0"/>
              <w:overflowPunct w:val="0"/>
              <w:autoSpaceDE/>
              <w:autoSpaceDN/>
              <w:adjustRightInd/>
              <w:spacing w:before="7" w:after="26" w:line="185" w:lineRule="exact"/>
              <w:jc w:val="center"/>
              <w:textAlignment w:val="baseline"/>
              <w:rPr>
                <w:rFonts w:ascii="Arial" w:hAnsi="Arial" w:cs="Arial"/>
                <w:sz w:val="16"/>
                <w:szCs w:val="16"/>
              </w:rPr>
            </w:pPr>
            <w:r w:rsidRPr="00E87070">
              <w:rPr>
                <w:rFonts w:ascii="Arial" w:hAnsi="Arial" w:cs="Arial"/>
                <w:sz w:val="16"/>
                <w:szCs w:val="16"/>
              </w:rPr>
              <w:t>this data.</w:t>
            </w:r>
          </w:p>
        </w:tc>
        <w:tc>
          <w:tcPr>
            <w:tcW w:w="1810" w:type="dxa"/>
            <w:vMerge/>
            <w:tcBorders>
              <w:top w:val="nil"/>
              <w:left w:val="single" w:sz="6" w:space="0" w:color="auto"/>
              <w:bottom w:val="single" w:sz="6" w:space="0" w:color="auto"/>
              <w:right w:val="single" w:sz="6" w:space="0" w:color="auto"/>
            </w:tcBorders>
          </w:tcPr>
          <w:p w14:paraId="750883E6" w14:textId="77777777" w:rsidR="00387383" w:rsidRPr="00E87070" w:rsidRDefault="00387383">
            <w:pPr>
              <w:kinsoku w:val="0"/>
              <w:overflowPunct w:val="0"/>
              <w:autoSpaceDE/>
              <w:autoSpaceDN/>
              <w:adjustRightInd/>
              <w:spacing w:before="7" w:after="26" w:line="185" w:lineRule="exact"/>
              <w:jc w:val="center"/>
              <w:textAlignment w:val="baseline"/>
              <w:rPr>
                <w:rFonts w:ascii="Arial" w:hAnsi="Arial" w:cs="Arial"/>
                <w:sz w:val="16"/>
                <w:szCs w:val="16"/>
              </w:rPr>
            </w:pPr>
          </w:p>
        </w:tc>
        <w:tc>
          <w:tcPr>
            <w:tcW w:w="1545" w:type="dxa"/>
            <w:tcBorders>
              <w:top w:val="single" w:sz="6" w:space="0" w:color="auto"/>
              <w:left w:val="single" w:sz="6" w:space="0" w:color="auto"/>
              <w:bottom w:val="single" w:sz="6" w:space="0" w:color="auto"/>
              <w:right w:val="single" w:sz="6" w:space="0" w:color="auto"/>
            </w:tcBorders>
          </w:tcPr>
          <w:p w14:paraId="62B9156C" w14:textId="77777777" w:rsidR="00387383" w:rsidRPr="00E87070" w:rsidRDefault="00387383">
            <w:pPr>
              <w:kinsoku w:val="0"/>
              <w:overflowPunct w:val="0"/>
              <w:autoSpaceDE/>
              <w:autoSpaceDN/>
              <w:adjustRightInd/>
              <w:spacing w:after="503" w:line="205" w:lineRule="exact"/>
              <w:jc w:val="center"/>
              <w:textAlignment w:val="baseline"/>
              <w:rPr>
                <w:rFonts w:ascii="Arial" w:hAnsi="Arial" w:cs="Arial"/>
                <w:b/>
                <w:bCs/>
                <w:i/>
                <w:iCs/>
                <w:sz w:val="18"/>
                <w:szCs w:val="18"/>
              </w:rPr>
            </w:pPr>
            <w:r w:rsidRPr="00E87070">
              <w:rPr>
                <w:rFonts w:ascii="Arial" w:hAnsi="Arial" w:cs="Arial"/>
                <w:b/>
                <w:bCs/>
                <w:i/>
                <w:iCs/>
                <w:sz w:val="18"/>
                <w:szCs w:val="18"/>
              </w:rPr>
              <w:t>Data Exchange</w:t>
            </w:r>
            <w:r w:rsidRPr="00E87070">
              <w:rPr>
                <w:rFonts w:ascii="Arial" w:hAnsi="Arial" w:cs="Arial"/>
                <w:b/>
                <w:bCs/>
                <w:i/>
                <w:iCs/>
                <w:sz w:val="18"/>
                <w:szCs w:val="18"/>
              </w:rPr>
              <w:br/>
              <w:t>Process</w:t>
            </w:r>
            <w:r w:rsidRPr="00E87070">
              <w:rPr>
                <w:rFonts w:ascii="Arial" w:hAnsi="Arial" w:cs="Arial"/>
                <w:b/>
                <w:bCs/>
                <w:i/>
                <w:iCs/>
                <w:sz w:val="18"/>
                <w:szCs w:val="18"/>
              </w:rPr>
              <w:br/>
              <w:t>Applies</w:t>
            </w:r>
          </w:p>
        </w:tc>
      </w:tr>
    </w:tbl>
    <w:p w14:paraId="1C3F2D77" w14:textId="77777777" w:rsidR="00387383" w:rsidRDefault="00387383">
      <w:pPr>
        <w:kinsoku w:val="0"/>
        <w:overflowPunct w:val="0"/>
        <w:autoSpaceDE/>
        <w:autoSpaceDN/>
        <w:adjustRightInd/>
        <w:spacing w:after="438" w:line="20" w:lineRule="exact"/>
        <w:ind w:left="26" w:right="27"/>
        <w:textAlignment w:val="baseline"/>
        <w:rPr>
          <w:sz w:val="24"/>
          <w:szCs w:val="24"/>
        </w:rPr>
      </w:pPr>
    </w:p>
    <w:p w14:paraId="3EBFF796" w14:textId="0ECF0267" w:rsidR="00387383" w:rsidRDefault="00387383">
      <w:pPr>
        <w:kinsoku w:val="0"/>
        <w:overflowPunct w:val="0"/>
        <w:autoSpaceDE/>
        <w:autoSpaceDN/>
        <w:adjustRightInd/>
        <w:spacing w:before="25" w:line="229" w:lineRule="exact"/>
        <w:ind w:left="792" w:right="144" w:hanging="648"/>
        <w:jc w:val="both"/>
        <w:textAlignment w:val="baseline"/>
        <w:rPr>
          <w:rFonts w:ascii="Arial" w:hAnsi="Arial" w:cs="Arial"/>
          <w:sz w:val="21"/>
          <w:szCs w:val="21"/>
        </w:rPr>
      </w:pPr>
      <w:r>
        <w:rPr>
          <w:rFonts w:ascii="Arial" w:hAnsi="Arial" w:cs="Arial"/>
          <w:sz w:val="21"/>
          <w:szCs w:val="21"/>
        </w:rPr>
        <w:t xml:space="preserve">1.1.7 Each Onshore TO shall be responsible for providing </w:t>
      </w:r>
      <w:r w:rsidR="008F0B19">
        <w:rPr>
          <w:rFonts w:ascii="Arial" w:hAnsi="Arial" w:cs="Arial"/>
          <w:sz w:val="21"/>
          <w:szCs w:val="21"/>
        </w:rPr>
        <w:t>The Company</w:t>
      </w:r>
      <w:r>
        <w:rPr>
          <w:rFonts w:ascii="Arial" w:hAnsi="Arial" w:cs="Arial"/>
          <w:sz w:val="21"/>
          <w:szCs w:val="21"/>
        </w:rPr>
        <w:t xml:space="preserve"> with the information they require to undertake their work and to review and accept the data provided by </w:t>
      </w:r>
      <w:r w:rsidR="008F0B19">
        <w:rPr>
          <w:rFonts w:ascii="Arial" w:hAnsi="Arial" w:cs="Arial"/>
          <w:sz w:val="21"/>
          <w:szCs w:val="21"/>
        </w:rPr>
        <w:t>The Company</w:t>
      </w:r>
      <w:r>
        <w:rPr>
          <w:rFonts w:ascii="Arial" w:hAnsi="Arial" w:cs="Arial"/>
          <w:sz w:val="21"/>
          <w:szCs w:val="21"/>
        </w:rPr>
        <w:t>. This will include:</w:t>
      </w:r>
    </w:p>
    <w:p w14:paraId="658A08A9" w14:textId="77777777" w:rsidR="00387383" w:rsidRDefault="00387383">
      <w:pPr>
        <w:numPr>
          <w:ilvl w:val="0"/>
          <w:numId w:val="2"/>
        </w:numPr>
        <w:kinsoku w:val="0"/>
        <w:overflowPunct w:val="0"/>
        <w:autoSpaceDE/>
        <w:autoSpaceDN/>
        <w:adjustRightInd/>
        <w:spacing w:before="366" w:line="229" w:lineRule="exact"/>
        <w:textAlignment w:val="baseline"/>
        <w:rPr>
          <w:rFonts w:ascii="Arial" w:hAnsi="Arial" w:cs="Arial"/>
          <w:spacing w:val="-2"/>
          <w:sz w:val="21"/>
          <w:szCs w:val="21"/>
        </w:rPr>
      </w:pPr>
      <w:r>
        <w:rPr>
          <w:rFonts w:ascii="Arial" w:hAnsi="Arial" w:cs="Arial"/>
          <w:spacing w:val="-2"/>
          <w:sz w:val="21"/>
          <w:szCs w:val="21"/>
        </w:rPr>
        <w:t>Boundary Risk Cost</w:t>
      </w:r>
    </w:p>
    <w:p w14:paraId="7B7B2D0F" w14:textId="369BD75A" w:rsidR="00387383" w:rsidRDefault="00387383">
      <w:pPr>
        <w:numPr>
          <w:ilvl w:val="0"/>
          <w:numId w:val="3"/>
        </w:numPr>
        <w:kinsoku w:val="0"/>
        <w:overflowPunct w:val="0"/>
        <w:autoSpaceDE/>
        <w:autoSpaceDN/>
        <w:adjustRightInd/>
        <w:spacing w:before="19" w:line="221" w:lineRule="exact"/>
        <w:ind w:right="792"/>
        <w:textAlignment w:val="baseline"/>
        <w:rPr>
          <w:rFonts w:ascii="Arial" w:hAnsi="Arial" w:cs="Arial"/>
          <w:sz w:val="21"/>
          <w:szCs w:val="21"/>
        </w:rPr>
      </w:pPr>
      <w:r>
        <w:rPr>
          <w:rFonts w:ascii="Arial" w:hAnsi="Arial" w:cs="Arial"/>
          <w:sz w:val="21"/>
          <w:szCs w:val="21"/>
        </w:rPr>
        <w:t xml:space="preserve">Agreeing boundaries of interest, with </w:t>
      </w:r>
      <w:r w:rsidR="008F0B19">
        <w:rPr>
          <w:rFonts w:ascii="Arial" w:hAnsi="Arial" w:cs="Arial"/>
          <w:sz w:val="21"/>
          <w:szCs w:val="21"/>
        </w:rPr>
        <w:t>The Company</w:t>
      </w:r>
      <w:r>
        <w:rPr>
          <w:rFonts w:ascii="Arial" w:hAnsi="Arial" w:cs="Arial"/>
          <w:sz w:val="21"/>
          <w:szCs w:val="21"/>
        </w:rPr>
        <w:t>, to be studied by the economic analysis</w:t>
      </w:r>
    </w:p>
    <w:p w14:paraId="3F7C8758" w14:textId="13A15870" w:rsidR="00387383" w:rsidRDefault="00387383">
      <w:pPr>
        <w:numPr>
          <w:ilvl w:val="0"/>
          <w:numId w:val="3"/>
        </w:numPr>
        <w:kinsoku w:val="0"/>
        <w:overflowPunct w:val="0"/>
        <w:autoSpaceDE/>
        <w:autoSpaceDN/>
        <w:adjustRightInd/>
        <w:spacing w:before="7" w:line="219" w:lineRule="exact"/>
        <w:ind w:right="360"/>
        <w:textAlignment w:val="baseline"/>
        <w:rPr>
          <w:rFonts w:ascii="Arial" w:hAnsi="Arial" w:cs="Arial"/>
          <w:spacing w:val="-4"/>
          <w:sz w:val="21"/>
          <w:szCs w:val="21"/>
        </w:rPr>
      </w:pPr>
      <w:r>
        <w:rPr>
          <w:rFonts w:ascii="Arial" w:hAnsi="Arial" w:cs="Arial"/>
          <w:spacing w:val="-4"/>
          <w:sz w:val="21"/>
          <w:szCs w:val="21"/>
        </w:rPr>
        <w:t xml:space="preserve">Providing intact and post-fault boundary capabilities for all boundaries of interest to </w:t>
      </w:r>
      <w:r w:rsidR="008F0B19">
        <w:rPr>
          <w:rFonts w:ascii="Arial" w:hAnsi="Arial" w:cs="Arial"/>
          <w:spacing w:val="-4"/>
          <w:sz w:val="21"/>
          <w:szCs w:val="21"/>
        </w:rPr>
        <w:t>The Company</w:t>
      </w:r>
    </w:p>
    <w:p w14:paraId="27610E37" w14:textId="77777777" w:rsidR="00387383" w:rsidRDefault="00387383">
      <w:pPr>
        <w:numPr>
          <w:ilvl w:val="0"/>
          <w:numId w:val="2"/>
        </w:numPr>
        <w:kinsoku w:val="0"/>
        <w:overflowPunct w:val="0"/>
        <w:autoSpaceDE/>
        <w:autoSpaceDN/>
        <w:adjustRightInd/>
        <w:spacing w:line="245" w:lineRule="exact"/>
        <w:textAlignment w:val="baseline"/>
        <w:rPr>
          <w:rFonts w:ascii="Arial" w:hAnsi="Arial" w:cs="Arial"/>
          <w:spacing w:val="-3"/>
          <w:sz w:val="21"/>
          <w:szCs w:val="21"/>
        </w:rPr>
      </w:pPr>
      <w:r>
        <w:rPr>
          <w:rFonts w:ascii="Arial" w:hAnsi="Arial" w:cs="Arial"/>
          <w:spacing w:val="-3"/>
          <w:sz w:val="21"/>
          <w:szCs w:val="21"/>
        </w:rPr>
        <w:t>Reactive Compensation</w:t>
      </w:r>
    </w:p>
    <w:p w14:paraId="516B2640" w14:textId="2FCA71C4" w:rsidR="00387383" w:rsidRDefault="00387383">
      <w:pPr>
        <w:numPr>
          <w:ilvl w:val="0"/>
          <w:numId w:val="3"/>
        </w:numPr>
        <w:kinsoku w:val="0"/>
        <w:overflowPunct w:val="0"/>
        <w:autoSpaceDE/>
        <w:autoSpaceDN/>
        <w:adjustRightInd/>
        <w:spacing w:before="7" w:line="229" w:lineRule="exact"/>
        <w:ind w:right="504"/>
        <w:textAlignment w:val="baseline"/>
        <w:rPr>
          <w:rFonts w:ascii="Arial" w:hAnsi="Arial" w:cs="Arial"/>
          <w:spacing w:val="-4"/>
          <w:sz w:val="21"/>
          <w:szCs w:val="21"/>
        </w:rPr>
      </w:pPr>
      <w:r>
        <w:rPr>
          <w:rFonts w:ascii="Arial" w:hAnsi="Arial" w:cs="Arial"/>
          <w:spacing w:val="-4"/>
          <w:sz w:val="21"/>
          <w:szCs w:val="21"/>
        </w:rPr>
        <w:t xml:space="preserve">Proposing and agreeing requirement factors for reactive compensation equipment with </w:t>
      </w:r>
      <w:r w:rsidR="008F0B19">
        <w:rPr>
          <w:rFonts w:ascii="Arial" w:hAnsi="Arial" w:cs="Arial"/>
          <w:spacing w:val="-4"/>
          <w:sz w:val="21"/>
          <w:szCs w:val="21"/>
        </w:rPr>
        <w:t>The Company</w:t>
      </w:r>
    </w:p>
    <w:p w14:paraId="16A75007" w14:textId="77777777" w:rsidR="00387383" w:rsidRDefault="00387383">
      <w:pPr>
        <w:widowControl/>
        <w:rPr>
          <w:sz w:val="24"/>
          <w:szCs w:val="24"/>
        </w:rPr>
        <w:sectPr w:rsidR="00387383">
          <w:pgSz w:w="11904" w:h="16834"/>
          <w:pgMar w:top="760" w:right="1624" w:bottom="825" w:left="1640" w:header="720" w:footer="720" w:gutter="0"/>
          <w:cols w:space="720"/>
          <w:noEndnote/>
        </w:sectPr>
      </w:pPr>
    </w:p>
    <w:p w14:paraId="2BB5C9CD" w14:textId="34EDF347" w:rsidR="00387383" w:rsidRDefault="00387383">
      <w:pPr>
        <w:kinsoku w:val="0"/>
        <w:overflowPunct w:val="0"/>
        <w:autoSpaceDE/>
        <w:autoSpaceDN/>
        <w:adjustRightInd/>
        <w:spacing w:line="274" w:lineRule="exact"/>
        <w:ind w:left="144" w:right="2952"/>
        <w:textAlignment w:val="baseline"/>
        <w:rPr>
          <w:rFonts w:ascii="Arial" w:hAnsi="Arial" w:cs="Arial"/>
          <w:sz w:val="21"/>
          <w:szCs w:val="21"/>
        </w:rPr>
      </w:pPr>
      <w:r>
        <w:rPr>
          <w:rFonts w:ascii="Arial" w:hAnsi="Arial" w:cs="Arial"/>
          <w:sz w:val="21"/>
          <w:szCs w:val="21"/>
        </w:rPr>
        <w:t xml:space="preserve">STCP21-2 Network Asset Risk Metric (NARM) Data Exchange </w:t>
      </w:r>
      <w:r w:rsidR="00F117A5" w:rsidRPr="00261C72">
        <w:rPr>
          <w:rFonts w:ascii="Arial" w:hAnsi="Arial" w:cs="Arial"/>
          <w:sz w:val="21"/>
          <w:szCs w:val="21"/>
        </w:rPr>
        <w:t xml:space="preserve">Issue 002 </w:t>
      </w:r>
      <w:r w:rsidR="00F117A5" w:rsidRPr="00261C72">
        <w:rPr>
          <w:rFonts w:ascii="Arial" w:hAnsi="Arial" w:cs="Arial"/>
          <w:sz w:val="24"/>
          <w:szCs w:val="24"/>
        </w:rPr>
        <w:t>–</w:t>
      </w:r>
      <w:r w:rsidR="00F117A5">
        <w:rPr>
          <w:rFonts w:ascii="Arial" w:hAnsi="Arial" w:cs="Arial"/>
          <w:sz w:val="22"/>
          <w:szCs w:val="22"/>
        </w:rPr>
        <w:t>25</w:t>
      </w:r>
      <w:r w:rsidR="00F117A5" w:rsidRPr="00261C72">
        <w:rPr>
          <w:rFonts w:ascii="Arial" w:hAnsi="Arial" w:cs="Arial"/>
          <w:sz w:val="21"/>
          <w:szCs w:val="21"/>
        </w:rPr>
        <w:t>/04/2023</w:t>
      </w:r>
    </w:p>
    <w:p w14:paraId="780B8C38" w14:textId="77777777" w:rsidR="00387383" w:rsidRDefault="00387383">
      <w:pPr>
        <w:kinsoku w:val="0"/>
        <w:overflowPunct w:val="0"/>
        <w:autoSpaceDE/>
        <w:autoSpaceDN/>
        <w:adjustRightInd/>
        <w:spacing w:before="396" w:line="276" w:lineRule="exact"/>
        <w:ind w:left="144"/>
        <w:textAlignment w:val="baseline"/>
        <w:rPr>
          <w:rFonts w:ascii="Arial" w:hAnsi="Arial" w:cs="Arial"/>
          <w:b/>
          <w:bCs/>
          <w:i/>
          <w:iCs/>
          <w:spacing w:val="-2"/>
          <w:sz w:val="24"/>
          <w:szCs w:val="24"/>
        </w:rPr>
      </w:pPr>
      <w:r>
        <w:rPr>
          <w:rFonts w:ascii="Arial" w:hAnsi="Arial" w:cs="Arial"/>
          <w:b/>
          <w:bCs/>
          <w:i/>
          <w:iCs/>
          <w:spacing w:val="-2"/>
          <w:sz w:val="24"/>
          <w:szCs w:val="24"/>
        </w:rPr>
        <w:t>1.2 Objective</w:t>
      </w:r>
    </w:p>
    <w:p w14:paraId="6E0F3CDF" w14:textId="77777777" w:rsidR="00387383" w:rsidRDefault="00387383">
      <w:pPr>
        <w:kinsoku w:val="0"/>
        <w:overflowPunct w:val="0"/>
        <w:autoSpaceDE/>
        <w:autoSpaceDN/>
        <w:adjustRightInd/>
        <w:spacing w:before="143" w:line="228" w:lineRule="exact"/>
        <w:ind w:left="864" w:right="144" w:hanging="720"/>
        <w:jc w:val="both"/>
        <w:textAlignment w:val="baseline"/>
        <w:rPr>
          <w:rFonts w:ascii="Arial" w:hAnsi="Arial" w:cs="Arial"/>
          <w:spacing w:val="-8"/>
          <w:sz w:val="21"/>
          <w:szCs w:val="21"/>
        </w:rPr>
      </w:pPr>
      <w:r>
        <w:rPr>
          <w:rFonts w:ascii="Arial" w:hAnsi="Arial" w:cs="Arial"/>
          <w:spacing w:val="-8"/>
          <w:sz w:val="21"/>
          <w:szCs w:val="21"/>
        </w:rPr>
        <w:t xml:space="preserve">1.2.1 The objective of this procedure is to detail how and when data is exchanged to enable the Onshore TOs to complete their Network Asset Risk Metric (NARM). This metric is reported to The Authority and enables an understanding of asset risk of failure on each </w:t>
      </w:r>
      <w:r>
        <w:rPr>
          <w:rFonts w:ascii="Arial" w:hAnsi="Arial" w:cs="Arial"/>
          <w:spacing w:val="-8"/>
          <w:sz w:val="22"/>
          <w:szCs w:val="22"/>
        </w:rPr>
        <w:t>Onshore TO’s network</w:t>
      </w:r>
      <w:r>
        <w:rPr>
          <w:rFonts w:ascii="Arial" w:hAnsi="Arial" w:cs="Arial"/>
          <w:spacing w:val="-8"/>
          <w:sz w:val="21"/>
          <w:szCs w:val="21"/>
        </w:rPr>
        <w:t>.</w:t>
      </w:r>
    </w:p>
    <w:p w14:paraId="599F3304" w14:textId="77777777" w:rsidR="00387383" w:rsidRDefault="00387383">
      <w:pPr>
        <w:tabs>
          <w:tab w:val="left" w:pos="864"/>
        </w:tabs>
        <w:kinsoku w:val="0"/>
        <w:overflowPunct w:val="0"/>
        <w:autoSpaceDE/>
        <w:autoSpaceDN/>
        <w:adjustRightInd/>
        <w:spacing w:before="594" w:line="334" w:lineRule="exact"/>
        <w:ind w:left="144"/>
        <w:textAlignment w:val="baseline"/>
        <w:rPr>
          <w:rFonts w:ascii="Arial" w:hAnsi="Arial" w:cs="Arial"/>
          <w:b/>
          <w:bCs/>
          <w:spacing w:val="-1"/>
          <w:sz w:val="29"/>
          <w:szCs w:val="29"/>
        </w:rPr>
      </w:pPr>
      <w:r>
        <w:rPr>
          <w:rFonts w:ascii="Arial" w:hAnsi="Arial" w:cs="Arial"/>
          <w:b/>
          <w:bCs/>
          <w:spacing w:val="-1"/>
          <w:sz w:val="29"/>
          <w:szCs w:val="29"/>
        </w:rPr>
        <w:t>2</w:t>
      </w:r>
      <w:r>
        <w:rPr>
          <w:rFonts w:ascii="Arial" w:hAnsi="Arial" w:cs="Arial"/>
          <w:b/>
          <w:bCs/>
          <w:spacing w:val="-1"/>
          <w:sz w:val="29"/>
          <w:szCs w:val="29"/>
        </w:rPr>
        <w:tab/>
        <w:t>Key Definitions</w:t>
      </w:r>
    </w:p>
    <w:p w14:paraId="4B7511F8" w14:textId="77777777" w:rsidR="00387383" w:rsidRDefault="00387383">
      <w:pPr>
        <w:tabs>
          <w:tab w:val="left" w:pos="864"/>
        </w:tabs>
        <w:kinsoku w:val="0"/>
        <w:overflowPunct w:val="0"/>
        <w:autoSpaceDE/>
        <w:autoSpaceDN/>
        <w:adjustRightInd/>
        <w:spacing w:before="223" w:line="276" w:lineRule="exact"/>
        <w:ind w:left="144"/>
        <w:textAlignment w:val="baseline"/>
        <w:rPr>
          <w:rFonts w:ascii="Arial" w:hAnsi="Arial" w:cs="Arial"/>
          <w:b/>
          <w:bCs/>
          <w:i/>
          <w:iCs/>
          <w:sz w:val="24"/>
          <w:szCs w:val="24"/>
        </w:rPr>
      </w:pPr>
      <w:r>
        <w:rPr>
          <w:rFonts w:ascii="Arial" w:hAnsi="Arial" w:cs="Arial"/>
          <w:b/>
          <w:bCs/>
          <w:i/>
          <w:iCs/>
          <w:sz w:val="24"/>
          <w:szCs w:val="24"/>
        </w:rPr>
        <w:t>2.1</w:t>
      </w:r>
      <w:r>
        <w:rPr>
          <w:rFonts w:ascii="Arial" w:hAnsi="Arial" w:cs="Arial"/>
          <w:b/>
          <w:bCs/>
          <w:i/>
          <w:iCs/>
          <w:sz w:val="24"/>
          <w:szCs w:val="24"/>
        </w:rPr>
        <w:tab/>
        <w:t>For the purposes of STCP 21-2:</w:t>
      </w:r>
    </w:p>
    <w:p w14:paraId="653F380D" w14:textId="047B4512" w:rsidR="00387383" w:rsidRDefault="00387383">
      <w:pPr>
        <w:kinsoku w:val="0"/>
        <w:overflowPunct w:val="0"/>
        <w:autoSpaceDE/>
        <w:autoSpaceDN/>
        <w:adjustRightInd/>
        <w:spacing w:before="125" w:line="240" w:lineRule="exact"/>
        <w:ind w:left="864" w:right="144" w:hanging="720"/>
        <w:jc w:val="both"/>
        <w:textAlignment w:val="baseline"/>
        <w:rPr>
          <w:rFonts w:ascii="Arial" w:hAnsi="Arial" w:cs="Arial"/>
          <w:spacing w:val="-8"/>
          <w:sz w:val="21"/>
          <w:szCs w:val="21"/>
        </w:rPr>
      </w:pPr>
      <w:r>
        <w:rPr>
          <w:rFonts w:ascii="Arial" w:hAnsi="Arial" w:cs="Arial"/>
          <w:spacing w:val="-8"/>
          <w:sz w:val="21"/>
          <w:szCs w:val="21"/>
        </w:rPr>
        <w:t xml:space="preserve">2.1.1 </w:t>
      </w:r>
      <w:r>
        <w:rPr>
          <w:rFonts w:ascii="Arial" w:hAnsi="Arial" w:cs="Arial"/>
          <w:b/>
          <w:bCs/>
          <w:spacing w:val="-8"/>
          <w:sz w:val="21"/>
          <w:szCs w:val="21"/>
        </w:rPr>
        <w:t xml:space="preserve">System Consequence Annual Review </w:t>
      </w:r>
      <w:r>
        <w:rPr>
          <w:rFonts w:ascii="Arial" w:hAnsi="Arial" w:cs="Arial"/>
          <w:spacing w:val="-8"/>
          <w:sz w:val="21"/>
          <w:szCs w:val="21"/>
        </w:rPr>
        <w:t xml:space="preserve">refers to the process by which the TOs and </w:t>
      </w:r>
      <w:r w:rsidR="008F0B19">
        <w:rPr>
          <w:rFonts w:ascii="Arial" w:hAnsi="Arial" w:cs="Arial"/>
          <w:spacing w:val="-8"/>
          <w:sz w:val="21"/>
          <w:szCs w:val="21"/>
        </w:rPr>
        <w:t>The Company</w:t>
      </w:r>
      <w:r>
        <w:rPr>
          <w:rFonts w:ascii="Arial" w:hAnsi="Arial" w:cs="Arial"/>
          <w:spacing w:val="-8"/>
          <w:sz w:val="21"/>
          <w:szCs w:val="21"/>
        </w:rPr>
        <w:t xml:space="preserve"> agree and exchange data to update the system consequence inputs to the NARM.</w:t>
      </w:r>
    </w:p>
    <w:p w14:paraId="45562636" w14:textId="4F7F1F2E" w:rsidR="00387383" w:rsidRDefault="00387383">
      <w:pPr>
        <w:kinsoku w:val="0"/>
        <w:overflowPunct w:val="0"/>
        <w:autoSpaceDE/>
        <w:autoSpaceDN/>
        <w:adjustRightInd/>
        <w:spacing w:before="96" w:line="240" w:lineRule="exact"/>
        <w:ind w:left="864" w:right="144" w:hanging="720"/>
        <w:jc w:val="both"/>
        <w:textAlignment w:val="baseline"/>
        <w:rPr>
          <w:rFonts w:ascii="Arial" w:hAnsi="Arial" w:cs="Arial"/>
          <w:spacing w:val="-6"/>
          <w:sz w:val="21"/>
          <w:szCs w:val="21"/>
        </w:rPr>
      </w:pPr>
      <w:r>
        <w:rPr>
          <w:rFonts w:ascii="Arial" w:hAnsi="Arial" w:cs="Arial"/>
          <w:spacing w:val="-6"/>
          <w:sz w:val="21"/>
          <w:szCs w:val="21"/>
        </w:rPr>
        <w:t xml:space="preserve">2.1.2 </w:t>
      </w:r>
      <w:r>
        <w:rPr>
          <w:rFonts w:ascii="Arial" w:hAnsi="Arial" w:cs="Arial"/>
          <w:b/>
          <w:bCs/>
          <w:spacing w:val="-6"/>
          <w:sz w:val="21"/>
          <w:szCs w:val="21"/>
        </w:rPr>
        <w:t xml:space="preserve">Initial </w:t>
      </w:r>
      <w:proofErr w:type="spellStart"/>
      <w:r>
        <w:rPr>
          <w:rFonts w:ascii="Arial" w:hAnsi="Arial" w:cs="Arial"/>
          <w:b/>
          <w:bCs/>
          <w:spacing w:val="-6"/>
          <w:sz w:val="21"/>
          <w:szCs w:val="21"/>
        </w:rPr>
        <w:t>TO_</w:t>
      </w:r>
      <w:r w:rsidR="008F0B19">
        <w:rPr>
          <w:rFonts w:ascii="Arial" w:hAnsi="Arial" w:cs="Arial"/>
          <w:b/>
          <w:bCs/>
          <w:spacing w:val="-6"/>
          <w:sz w:val="21"/>
          <w:szCs w:val="21"/>
        </w:rPr>
        <w:t>The</w:t>
      </w:r>
      <w:proofErr w:type="spellEnd"/>
      <w:r w:rsidR="008F0B19">
        <w:rPr>
          <w:rFonts w:ascii="Arial" w:hAnsi="Arial" w:cs="Arial"/>
          <w:b/>
          <w:bCs/>
          <w:spacing w:val="-6"/>
          <w:sz w:val="21"/>
          <w:szCs w:val="21"/>
        </w:rPr>
        <w:t xml:space="preserve"> Company</w:t>
      </w:r>
      <w:r>
        <w:rPr>
          <w:rFonts w:ascii="Arial" w:hAnsi="Arial" w:cs="Arial"/>
          <w:b/>
          <w:bCs/>
          <w:spacing w:val="-6"/>
          <w:sz w:val="21"/>
          <w:szCs w:val="21"/>
        </w:rPr>
        <w:t xml:space="preserve"> Data Consultation Period </w:t>
      </w:r>
      <w:r>
        <w:rPr>
          <w:rFonts w:ascii="Arial" w:hAnsi="Arial" w:cs="Arial"/>
          <w:spacing w:val="-6"/>
          <w:sz w:val="21"/>
          <w:szCs w:val="21"/>
        </w:rPr>
        <w:t xml:space="preserve">means the time in which the TOs and </w:t>
      </w:r>
      <w:r w:rsidR="008F0B19">
        <w:rPr>
          <w:rFonts w:ascii="Arial" w:hAnsi="Arial" w:cs="Arial"/>
          <w:spacing w:val="-6"/>
          <w:sz w:val="21"/>
          <w:szCs w:val="21"/>
        </w:rPr>
        <w:t>The Company</w:t>
      </w:r>
      <w:r>
        <w:rPr>
          <w:rFonts w:ascii="Arial" w:hAnsi="Arial" w:cs="Arial"/>
          <w:spacing w:val="-6"/>
          <w:sz w:val="21"/>
          <w:szCs w:val="21"/>
        </w:rPr>
        <w:t xml:space="preserve"> agree on the data points to be provided by the TOs for study by </w:t>
      </w:r>
      <w:r w:rsidR="008F0B19">
        <w:rPr>
          <w:rFonts w:ascii="Arial" w:hAnsi="Arial" w:cs="Arial"/>
          <w:spacing w:val="-6"/>
          <w:sz w:val="21"/>
          <w:szCs w:val="21"/>
        </w:rPr>
        <w:t>The Company</w:t>
      </w:r>
      <w:r>
        <w:rPr>
          <w:rFonts w:ascii="Arial" w:hAnsi="Arial" w:cs="Arial"/>
          <w:spacing w:val="-6"/>
          <w:sz w:val="21"/>
          <w:szCs w:val="21"/>
        </w:rPr>
        <w:t>.</w:t>
      </w:r>
    </w:p>
    <w:p w14:paraId="1504B724" w14:textId="5ADBFAE1" w:rsidR="00387383" w:rsidRDefault="00387383">
      <w:pPr>
        <w:kinsoku w:val="0"/>
        <w:overflowPunct w:val="0"/>
        <w:autoSpaceDE/>
        <w:autoSpaceDN/>
        <w:adjustRightInd/>
        <w:spacing w:before="111" w:line="240" w:lineRule="exact"/>
        <w:ind w:left="864" w:right="144" w:hanging="720"/>
        <w:jc w:val="both"/>
        <w:textAlignment w:val="baseline"/>
        <w:rPr>
          <w:rFonts w:ascii="Arial" w:hAnsi="Arial" w:cs="Arial"/>
          <w:sz w:val="21"/>
          <w:szCs w:val="21"/>
        </w:rPr>
      </w:pPr>
      <w:r>
        <w:rPr>
          <w:rFonts w:ascii="Arial" w:hAnsi="Arial" w:cs="Arial"/>
          <w:sz w:val="21"/>
          <w:szCs w:val="21"/>
        </w:rPr>
        <w:t xml:space="preserve">2.1.3 </w:t>
      </w:r>
      <w:r>
        <w:rPr>
          <w:rFonts w:ascii="Arial" w:hAnsi="Arial" w:cs="Arial"/>
          <w:b/>
          <w:bCs/>
          <w:sz w:val="21"/>
          <w:szCs w:val="21"/>
        </w:rPr>
        <w:t xml:space="preserve">TO Data Provision Date </w:t>
      </w:r>
      <w:r>
        <w:rPr>
          <w:rFonts w:ascii="Arial" w:hAnsi="Arial" w:cs="Arial"/>
          <w:sz w:val="21"/>
          <w:szCs w:val="21"/>
        </w:rPr>
        <w:t xml:space="preserve">means the date at which data is provided to </w:t>
      </w:r>
      <w:r w:rsidR="008F0B19">
        <w:rPr>
          <w:rFonts w:ascii="Arial" w:hAnsi="Arial" w:cs="Arial"/>
          <w:sz w:val="21"/>
          <w:szCs w:val="21"/>
        </w:rPr>
        <w:t>The Company</w:t>
      </w:r>
      <w:r>
        <w:rPr>
          <w:rFonts w:ascii="Arial" w:hAnsi="Arial" w:cs="Arial"/>
          <w:sz w:val="21"/>
          <w:szCs w:val="21"/>
        </w:rPr>
        <w:t xml:space="preserve"> by the TOs. This is the end of Week 8 (Third Week of February).</w:t>
      </w:r>
    </w:p>
    <w:p w14:paraId="70F2AB87" w14:textId="2C6F0D50" w:rsidR="00387383" w:rsidRDefault="00387383">
      <w:pPr>
        <w:kinsoku w:val="0"/>
        <w:overflowPunct w:val="0"/>
        <w:autoSpaceDE/>
        <w:autoSpaceDN/>
        <w:adjustRightInd/>
        <w:spacing w:before="92" w:line="244" w:lineRule="exact"/>
        <w:ind w:left="864" w:right="144" w:hanging="720"/>
        <w:jc w:val="both"/>
        <w:textAlignment w:val="baseline"/>
        <w:rPr>
          <w:rFonts w:ascii="Arial" w:hAnsi="Arial" w:cs="Arial"/>
          <w:sz w:val="21"/>
          <w:szCs w:val="21"/>
        </w:rPr>
      </w:pPr>
      <w:r>
        <w:rPr>
          <w:rFonts w:ascii="Arial" w:hAnsi="Arial" w:cs="Arial"/>
          <w:sz w:val="21"/>
          <w:szCs w:val="21"/>
        </w:rPr>
        <w:t xml:space="preserve">2.1.4 </w:t>
      </w:r>
      <w:r w:rsidR="008F0B19">
        <w:rPr>
          <w:rFonts w:ascii="Arial" w:hAnsi="Arial" w:cs="Arial"/>
          <w:b/>
          <w:bCs/>
          <w:sz w:val="21"/>
          <w:szCs w:val="21"/>
        </w:rPr>
        <w:t>The Company</w:t>
      </w:r>
      <w:r>
        <w:rPr>
          <w:rFonts w:ascii="Arial" w:hAnsi="Arial" w:cs="Arial"/>
          <w:b/>
          <w:bCs/>
          <w:sz w:val="21"/>
          <w:szCs w:val="21"/>
        </w:rPr>
        <w:t xml:space="preserve"> Data Provision Date </w:t>
      </w:r>
      <w:r>
        <w:rPr>
          <w:rFonts w:ascii="Arial" w:hAnsi="Arial" w:cs="Arial"/>
          <w:sz w:val="21"/>
          <w:szCs w:val="21"/>
        </w:rPr>
        <w:t xml:space="preserve">means the date at which data is provided to the TOs by </w:t>
      </w:r>
      <w:r w:rsidR="008F0B19">
        <w:rPr>
          <w:rFonts w:ascii="Arial" w:hAnsi="Arial" w:cs="Arial"/>
          <w:sz w:val="21"/>
          <w:szCs w:val="21"/>
        </w:rPr>
        <w:t>The Company</w:t>
      </w:r>
      <w:r>
        <w:rPr>
          <w:rFonts w:ascii="Arial" w:hAnsi="Arial" w:cs="Arial"/>
          <w:sz w:val="21"/>
          <w:szCs w:val="21"/>
        </w:rPr>
        <w:t>. This is the end of Week 15 (Second Week of April).</w:t>
      </w:r>
    </w:p>
    <w:p w14:paraId="28AB56E0" w14:textId="77777777" w:rsidR="00387383" w:rsidRDefault="00387383">
      <w:pPr>
        <w:kinsoku w:val="0"/>
        <w:overflowPunct w:val="0"/>
        <w:autoSpaceDE/>
        <w:autoSpaceDN/>
        <w:adjustRightInd/>
        <w:spacing w:before="88" w:line="244" w:lineRule="exact"/>
        <w:ind w:left="864" w:right="144" w:hanging="720"/>
        <w:jc w:val="both"/>
        <w:textAlignment w:val="baseline"/>
        <w:rPr>
          <w:rFonts w:ascii="Arial" w:hAnsi="Arial" w:cs="Arial"/>
          <w:sz w:val="21"/>
          <w:szCs w:val="21"/>
        </w:rPr>
      </w:pPr>
      <w:r>
        <w:rPr>
          <w:rFonts w:ascii="Arial" w:hAnsi="Arial" w:cs="Arial"/>
          <w:sz w:val="21"/>
          <w:szCs w:val="21"/>
        </w:rPr>
        <w:t xml:space="preserve">2.1.5 </w:t>
      </w:r>
      <w:r>
        <w:rPr>
          <w:rFonts w:ascii="Arial" w:hAnsi="Arial" w:cs="Arial"/>
          <w:b/>
          <w:bCs/>
          <w:sz w:val="21"/>
          <w:szCs w:val="21"/>
        </w:rPr>
        <w:t xml:space="preserve">Network Asset Risk Metric (NARM) </w:t>
      </w:r>
      <w:r>
        <w:rPr>
          <w:rFonts w:ascii="Arial" w:hAnsi="Arial" w:cs="Arial"/>
          <w:sz w:val="21"/>
          <w:szCs w:val="21"/>
        </w:rPr>
        <w:t>refers to the process by which the TOs calculate Network Risk.</w:t>
      </w:r>
    </w:p>
    <w:p w14:paraId="50309A87" w14:textId="3B5E894F" w:rsidR="00387383" w:rsidRDefault="00387383">
      <w:pPr>
        <w:kinsoku w:val="0"/>
        <w:overflowPunct w:val="0"/>
        <w:autoSpaceDE/>
        <w:autoSpaceDN/>
        <w:adjustRightInd/>
        <w:spacing w:before="126" w:line="225" w:lineRule="exact"/>
        <w:ind w:left="864" w:right="144" w:hanging="720"/>
        <w:jc w:val="both"/>
        <w:textAlignment w:val="baseline"/>
        <w:rPr>
          <w:rFonts w:ascii="Arial" w:hAnsi="Arial" w:cs="Arial"/>
          <w:spacing w:val="-6"/>
          <w:sz w:val="21"/>
          <w:szCs w:val="21"/>
        </w:rPr>
      </w:pPr>
      <w:r>
        <w:rPr>
          <w:rFonts w:ascii="Arial" w:hAnsi="Arial" w:cs="Arial"/>
          <w:spacing w:val="-6"/>
          <w:sz w:val="21"/>
          <w:szCs w:val="21"/>
        </w:rPr>
        <w:t xml:space="preserve">2.1.6 </w:t>
      </w:r>
      <w:r>
        <w:rPr>
          <w:rFonts w:ascii="Arial" w:hAnsi="Arial" w:cs="Arial"/>
          <w:b/>
          <w:bCs/>
          <w:spacing w:val="-6"/>
          <w:sz w:val="21"/>
          <w:szCs w:val="21"/>
        </w:rPr>
        <w:t xml:space="preserve">Data Exchange Analysis Guidance </w:t>
      </w:r>
      <w:r>
        <w:rPr>
          <w:rFonts w:ascii="Arial" w:hAnsi="Arial" w:cs="Arial"/>
          <w:spacing w:val="-6"/>
          <w:sz w:val="21"/>
          <w:szCs w:val="21"/>
        </w:rPr>
        <w:t xml:space="preserve">is a document that specifies how </w:t>
      </w:r>
      <w:r w:rsidR="008F0B19">
        <w:rPr>
          <w:rFonts w:ascii="Arial" w:hAnsi="Arial" w:cs="Arial"/>
          <w:spacing w:val="-6"/>
          <w:sz w:val="21"/>
          <w:szCs w:val="21"/>
        </w:rPr>
        <w:t>The Company</w:t>
      </w:r>
      <w:r>
        <w:rPr>
          <w:rFonts w:ascii="Arial" w:hAnsi="Arial" w:cs="Arial"/>
          <w:spacing w:val="-6"/>
          <w:sz w:val="21"/>
          <w:szCs w:val="21"/>
        </w:rPr>
        <w:t xml:space="preserve"> and TOs undertake analysis to achieve the outputs sought by this data exchange.</w:t>
      </w:r>
    </w:p>
    <w:p w14:paraId="73A50DFF" w14:textId="3B75ADDE" w:rsidR="00387383" w:rsidRDefault="00387383">
      <w:pPr>
        <w:kinsoku w:val="0"/>
        <w:overflowPunct w:val="0"/>
        <w:autoSpaceDE/>
        <w:autoSpaceDN/>
        <w:adjustRightInd/>
        <w:spacing w:before="120" w:line="232" w:lineRule="exact"/>
        <w:ind w:left="864" w:right="144" w:hanging="720"/>
        <w:jc w:val="both"/>
        <w:textAlignment w:val="baseline"/>
        <w:rPr>
          <w:rFonts w:ascii="Arial" w:hAnsi="Arial" w:cs="Arial"/>
          <w:spacing w:val="-6"/>
          <w:sz w:val="21"/>
          <w:szCs w:val="21"/>
        </w:rPr>
      </w:pPr>
      <w:r>
        <w:rPr>
          <w:rFonts w:ascii="Arial" w:hAnsi="Arial" w:cs="Arial"/>
          <w:spacing w:val="-6"/>
          <w:sz w:val="21"/>
          <w:szCs w:val="21"/>
        </w:rPr>
        <w:t xml:space="preserve">2.1.7 </w:t>
      </w:r>
      <w:r>
        <w:rPr>
          <w:rFonts w:ascii="Arial" w:hAnsi="Arial" w:cs="Arial"/>
          <w:b/>
          <w:bCs/>
          <w:spacing w:val="-6"/>
          <w:sz w:val="21"/>
          <w:szCs w:val="21"/>
        </w:rPr>
        <w:t xml:space="preserve">Data Exchange Form </w:t>
      </w:r>
      <w:r>
        <w:rPr>
          <w:rFonts w:ascii="Arial" w:hAnsi="Arial" w:cs="Arial"/>
          <w:spacing w:val="-6"/>
          <w:sz w:val="21"/>
          <w:szCs w:val="21"/>
        </w:rPr>
        <w:t xml:space="preserve">means a template used for exchanging data between onshore TOs and </w:t>
      </w:r>
      <w:r w:rsidR="008F0B19">
        <w:rPr>
          <w:rFonts w:ascii="Arial" w:hAnsi="Arial" w:cs="Arial"/>
          <w:spacing w:val="-6"/>
          <w:sz w:val="21"/>
          <w:szCs w:val="21"/>
        </w:rPr>
        <w:t>The Company</w:t>
      </w:r>
      <w:r>
        <w:rPr>
          <w:rFonts w:ascii="Arial" w:hAnsi="Arial" w:cs="Arial"/>
          <w:spacing w:val="-6"/>
          <w:sz w:val="21"/>
          <w:szCs w:val="21"/>
        </w:rPr>
        <w:t>, to enable the outputs sought by this exercise. These forms are appended to the Data Exchange Analysis Guidance Document.</w:t>
      </w:r>
    </w:p>
    <w:p w14:paraId="1E16F17D" w14:textId="77777777" w:rsidR="00387383" w:rsidRDefault="00387383">
      <w:pPr>
        <w:kinsoku w:val="0"/>
        <w:overflowPunct w:val="0"/>
        <w:autoSpaceDE/>
        <w:autoSpaceDN/>
        <w:adjustRightInd/>
        <w:spacing w:before="564" w:line="334" w:lineRule="exact"/>
        <w:ind w:left="144"/>
        <w:textAlignment w:val="baseline"/>
        <w:rPr>
          <w:rFonts w:ascii="Arial" w:hAnsi="Arial" w:cs="Arial"/>
          <w:b/>
          <w:bCs/>
          <w:spacing w:val="36"/>
          <w:sz w:val="29"/>
          <w:szCs w:val="29"/>
        </w:rPr>
      </w:pPr>
      <w:r>
        <w:rPr>
          <w:rFonts w:ascii="Arial" w:hAnsi="Arial" w:cs="Arial"/>
          <w:b/>
          <w:bCs/>
          <w:spacing w:val="36"/>
          <w:sz w:val="29"/>
          <w:szCs w:val="29"/>
        </w:rPr>
        <w:t>3 Procedure</w:t>
      </w:r>
    </w:p>
    <w:p w14:paraId="713B1A01" w14:textId="77777777" w:rsidR="00387383" w:rsidRDefault="00387383">
      <w:pPr>
        <w:tabs>
          <w:tab w:val="left" w:pos="864"/>
        </w:tabs>
        <w:kinsoku w:val="0"/>
        <w:overflowPunct w:val="0"/>
        <w:autoSpaceDE/>
        <w:autoSpaceDN/>
        <w:adjustRightInd/>
        <w:spacing w:before="237" w:line="276" w:lineRule="exact"/>
        <w:ind w:left="144"/>
        <w:textAlignment w:val="baseline"/>
        <w:rPr>
          <w:rFonts w:ascii="Arial" w:hAnsi="Arial" w:cs="Arial"/>
          <w:b/>
          <w:bCs/>
          <w:i/>
          <w:iCs/>
          <w:sz w:val="24"/>
          <w:szCs w:val="24"/>
        </w:rPr>
      </w:pPr>
      <w:r>
        <w:rPr>
          <w:rFonts w:ascii="Arial" w:hAnsi="Arial" w:cs="Arial"/>
          <w:b/>
          <w:bCs/>
          <w:i/>
          <w:iCs/>
          <w:sz w:val="24"/>
          <w:szCs w:val="24"/>
        </w:rPr>
        <w:t>3.1</w:t>
      </w:r>
      <w:r>
        <w:rPr>
          <w:rFonts w:ascii="Arial" w:hAnsi="Arial" w:cs="Arial"/>
          <w:b/>
          <w:bCs/>
          <w:i/>
          <w:iCs/>
          <w:sz w:val="24"/>
          <w:szCs w:val="24"/>
        </w:rPr>
        <w:tab/>
        <w:t>Review and Continuous Improvement</w:t>
      </w:r>
    </w:p>
    <w:p w14:paraId="03619127" w14:textId="1EE07A32" w:rsidR="00387383" w:rsidRDefault="00387383">
      <w:pPr>
        <w:kinsoku w:val="0"/>
        <w:overflowPunct w:val="0"/>
        <w:autoSpaceDE/>
        <w:autoSpaceDN/>
        <w:adjustRightInd/>
        <w:spacing w:before="157" w:line="228" w:lineRule="exact"/>
        <w:ind w:left="576" w:right="144" w:hanging="432"/>
        <w:jc w:val="both"/>
        <w:textAlignment w:val="baseline"/>
        <w:rPr>
          <w:rFonts w:ascii="Arial" w:hAnsi="Arial" w:cs="Arial"/>
          <w:spacing w:val="-4"/>
          <w:sz w:val="21"/>
          <w:szCs w:val="21"/>
        </w:rPr>
      </w:pPr>
      <w:r>
        <w:rPr>
          <w:rFonts w:ascii="Arial" w:hAnsi="Arial" w:cs="Arial"/>
          <w:spacing w:val="-4"/>
          <w:sz w:val="21"/>
          <w:szCs w:val="21"/>
        </w:rPr>
        <w:t xml:space="preserve">3.1.1 The Onshore TOs have a responsibility to review and improve their Network Asset Risk Metric, which may in turn affect their requirements for data from </w:t>
      </w:r>
      <w:r w:rsidR="000A08C5" w:rsidRPr="004E1B0A">
        <w:rPr>
          <w:rFonts w:ascii="Arial" w:hAnsi="Arial" w:cs="Arial"/>
          <w:spacing w:val="-4"/>
          <w:sz w:val="21"/>
          <w:szCs w:val="21"/>
        </w:rPr>
        <w:t xml:space="preserve">The </w:t>
      </w:r>
      <w:r w:rsidR="005F3992" w:rsidRPr="004E1B0A">
        <w:rPr>
          <w:rFonts w:ascii="Arial" w:hAnsi="Arial" w:cs="Arial"/>
          <w:spacing w:val="-4"/>
          <w:sz w:val="21"/>
          <w:szCs w:val="21"/>
        </w:rPr>
        <w:t>Company</w:t>
      </w:r>
      <w:r w:rsidR="005F3992">
        <w:rPr>
          <w:rFonts w:ascii="Arial" w:hAnsi="Arial" w:cs="Arial"/>
          <w:color w:val="0000FF"/>
          <w:spacing w:val="-4"/>
          <w:sz w:val="21"/>
          <w:szCs w:val="21"/>
          <w:u w:val="single"/>
        </w:rPr>
        <w:t>.</w:t>
      </w:r>
      <w:r w:rsidR="005F3992">
        <w:rPr>
          <w:rFonts w:ascii="Arial" w:hAnsi="Arial" w:cs="Arial"/>
          <w:spacing w:val="-4"/>
          <w:sz w:val="21"/>
          <w:szCs w:val="21"/>
        </w:rPr>
        <w:t xml:space="preserve"> The</w:t>
      </w:r>
      <w:r w:rsidR="000A08C5">
        <w:rPr>
          <w:rFonts w:ascii="Arial" w:hAnsi="Arial" w:cs="Arial"/>
          <w:spacing w:val="-4"/>
          <w:sz w:val="21"/>
          <w:szCs w:val="21"/>
        </w:rPr>
        <w:t xml:space="preserve"> Company</w:t>
      </w:r>
      <w:r>
        <w:rPr>
          <w:rFonts w:ascii="Arial" w:hAnsi="Arial" w:cs="Arial"/>
          <w:spacing w:val="-4"/>
          <w:sz w:val="21"/>
          <w:szCs w:val="21"/>
        </w:rPr>
        <w:t xml:space="preserve"> has a responsibility to feedback on the practicability of the data provision required by this STCP and any change in data process or data outputs that may affect the system consequence methodology.</w:t>
      </w:r>
    </w:p>
    <w:p w14:paraId="510A3126" w14:textId="77777777" w:rsidR="00387383" w:rsidRDefault="00387383">
      <w:pPr>
        <w:kinsoku w:val="0"/>
        <w:overflowPunct w:val="0"/>
        <w:autoSpaceDE/>
        <w:autoSpaceDN/>
        <w:adjustRightInd/>
        <w:spacing w:before="124" w:line="226" w:lineRule="exact"/>
        <w:ind w:left="576" w:right="144" w:hanging="432"/>
        <w:jc w:val="both"/>
        <w:textAlignment w:val="baseline"/>
        <w:rPr>
          <w:rFonts w:ascii="Arial" w:hAnsi="Arial" w:cs="Arial"/>
          <w:sz w:val="21"/>
          <w:szCs w:val="21"/>
        </w:rPr>
      </w:pPr>
      <w:r>
        <w:rPr>
          <w:rFonts w:ascii="Arial" w:hAnsi="Arial" w:cs="Arial"/>
          <w:sz w:val="21"/>
          <w:szCs w:val="21"/>
        </w:rPr>
        <w:t>3.1.2 The frequency of any meetings to review the STCP and its guidance is to be decided by the signatories of this STCP as necessary.</w:t>
      </w:r>
    </w:p>
    <w:p w14:paraId="0F0C708D" w14:textId="0C3C92DE" w:rsidR="00387383" w:rsidRDefault="00387383">
      <w:pPr>
        <w:kinsoku w:val="0"/>
        <w:overflowPunct w:val="0"/>
        <w:autoSpaceDE/>
        <w:autoSpaceDN/>
        <w:adjustRightInd/>
        <w:spacing w:before="117" w:line="233" w:lineRule="exact"/>
        <w:ind w:left="576" w:right="144" w:hanging="432"/>
        <w:jc w:val="both"/>
        <w:textAlignment w:val="baseline"/>
        <w:rPr>
          <w:rFonts w:ascii="Arial" w:hAnsi="Arial" w:cs="Arial"/>
          <w:sz w:val="21"/>
          <w:szCs w:val="21"/>
        </w:rPr>
      </w:pPr>
      <w:r>
        <w:rPr>
          <w:rFonts w:ascii="Arial" w:hAnsi="Arial" w:cs="Arial"/>
          <w:sz w:val="21"/>
          <w:szCs w:val="21"/>
        </w:rPr>
        <w:t xml:space="preserve">3.1.3 Any review and/or modification of this STCP shall include all Onshore TOs and </w:t>
      </w:r>
      <w:r w:rsidR="008F0B19">
        <w:rPr>
          <w:rFonts w:ascii="Arial" w:hAnsi="Arial" w:cs="Arial"/>
          <w:sz w:val="21"/>
          <w:szCs w:val="21"/>
        </w:rPr>
        <w:t>The Company</w:t>
      </w:r>
      <w:r>
        <w:rPr>
          <w:rFonts w:ascii="Arial" w:hAnsi="Arial" w:cs="Arial"/>
          <w:sz w:val="21"/>
          <w:szCs w:val="21"/>
        </w:rPr>
        <w:t>. Any modification proposal shall be formally agreed through the STCP governance process.</w:t>
      </w:r>
    </w:p>
    <w:p w14:paraId="6B467A5B" w14:textId="77777777" w:rsidR="00387383" w:rsidRDefault="00387383">
      <w:pPr>
        <w:kinsoku w:val="0"/>
        <w:overflowPunct w:val="0"/>
        <w:autoSpaceDE/>
        <w:autoSpaceDN/>
        <w:adjustRightInd/>
        <w:spacing w:before="96" w:line="240" w:lineRule="exact"/>
        <w:ind w:left="576" w:right="144" w:hanging="432"/>
        <w:jc w:val="both"/>
        <w:textAlignment w:val="baseline"/>
        <w:rPr>
          <w:rFonts w:ascii="Arial" w:hAnsi="Arial" w:cs="Arial"/>
          <w:spacing w:val="-7"/>
          <w:sz w:val="21"/>
          <w:szCs w:val="21"/>
        </w:rPr>
      </w:pPr>
      <w:r>
        <w:rPr>
          <w:rFonts w:ascii="Arial" w:hAnsi="Arial" w:cs="Arial"/>
          <w:spacing w:val="-7"/>
          <w:sz w:val="21"/>
          <w:szCs w:val="21"/>
        </w:rPr>
        <w:t>3.1.3 Any guidance or data exchange forms may be amended with agreement of the signatories of this STCP only. Agreement through the STCP governance process is not required</w:t>
      </w:r>
    </w:p>
    <w:p w14:paraId="09D0EA8D" w14:textId="77777777" w:rsidR="00387383" w:rsidRDefault="00387383">
      <w:pPr>
        <w:kinsoku w:val="0"/>
        <w:overflowPunct w:val="0"/>
        <w:autoSpaceDE/>
        <w:autoSpaceDN/>
        <w:adjustRightInd/>
        <w:spacing w:before="448" w:line="276"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3.2 Disputes</w:t>
      </w:r>
    </w:p>
    <w:p w14:paraId="2EC2CF82" w14:textId="77777777" w:rsidR="00387383" w:rsidRDefault="00387383">
      <w:pPr>
        <w:kinsoku w:val="0"/>
        <w:overflowPunct w:val="0"/>
        <w:autoSpaceDE/>
        <w:autoSpaceDN/>
        <w:adjustRightInd/>
        <w:spacing w:before="155" w:after="490" w:line="225" w:lineRule="exact"/>
        <w:ind w:left="576" w:right="144" w:hanging="432"/>
        <w:textAlignment w:val="baseline"/>
        <w:rPr>
          <w:rFonts w:ascii="Arial" w:hAnsi="Arial" w:cs="Arial"/>
          <w:sz w:val="21"/>
          <w:szCs w:val="21"/>
        </w:rPr>
      </w:pPr>
      <w:r>
        <w:rPr>
          <w:rFonts w:ascii="Arial" w:hAnsi="Arial" w:cs="Arial"/>
          <w:sz w:val="21"/>
          <w:szCs w:val="21"/>
        </w:rPr>
        <w:t>3.2.1 Any disputes arising amongst the parties and unresolved within 20 Business Days to be referred to The Authority.</w:t>
      </w:r>
    </w:p>
    <w:p w14:paraId="029F6F1E" w14:textId="77777777" w:rsidR="00387383" w:rsidRDefault="00387383">
      <w:pPr>
        <w:widowControl/>
        <w:rPr>
          <w:sz w:val="24"/>
          <w:szCs w:val="24"/>
        </w:rPr>
        <w:sectPr w:rsidR="00387383">
          <w:pgSz w:w="11904" w:h="16834"/>
          <w:pgMar w:top="760" w:right="1644" w:bottom="834" w:left="1620" w:header="720" w:footer="720" w:gutter="0"/>
          <w:cols w:space="720"/>
          <w:noEndnote/>
        </w:sectPr>
      </w:pPr>
    </w:p>
    <w:p w14:paraId="397690EA" w14:textId="39619686" w:rsidR="00387383" w:rsidRDefault="00B24839">
      <w:pPr>
        <w:kinsoku w:val="0"/>
        <w:overflowPunct w:val="0"/>
        <w:autoSpaceDE/>
        <w:autoSpaceDN/>
        <w:adjustRightInd/>
        <w:spacing w:before="2" w:line="276" w:lineRule="exact"/>
        <w:textAlignment w:val="baseline"/>
        <w:rPr>
          <w:rFonts w:ascii="Arial" w:hAnsi="Arial" w:cs="Arial"/>
          <w:b/>
          <w:bCs/>
          <w:i/>
          <w:iCs/>
          <w:spacing w:val="-3"/>
          <w:sz w:val="24"/>
          <w:szCs w:val="24"/>
        </w:rPr>
      </w:pPr>
      <w:r>
        <w:rPr>
          <w:noProof/>
        </w:rPr>
        <mc:AlternateContent>
          <mc:Choice Requires="wps">
            <w:drawing>
              <wp:anchor distT="0" distB="0" distL="0" distR="0" simplePos="0" relativeHeight="251658243" behindDoc="0" locked="0" layoutInCell="0" allowOverlap="1" wp14:anchorId="0B734F93" wp14:editId="129A0294">
                <wp:simplePos x="0" y="0"/>
                <wp:positionH relativeFrom="page">
                  <wp:posOffset>3437890</wp:posOffset>
                </wp:positionH>
                <wp:positionV relativeFrom="page">
                  <wp:posOffset>9908540</wp:posOffset>
                </wp:positionV>
                <wp:extent cx="707390" cy="205740"/>
                <wp:effectExtent l="0" t="0" r="0" b="0"/>
                <wp:wrapSquare wrapText="bothSides"/>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05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D308FF" w14:textId="77777777" w:rsidR="00387383" w:rsidRDefault="00387383">
                            <w:pPr>
                              <w:kinsoku w:val="0"/>
                              <w:overflowPunct w:val="0"/>
                              <w:autoSpaceDE/>
                              <w:autoSpaceDN/>
                              <w:adjustRightInd/>
                              <w:spacing w:before="2" w:after="44"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4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34F93" id="Text Box 5" o:spid="_x0000_s1029" type="#_x0000_t202" style="position:absolute;margin-left:270.7pt;margin-top:780.2pt;width:55.7pt;height:16.2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" o:allowincell="f" stroked="f">
                <v:fill opacity="0"/>
                <v:textbox inset="0,0,0,0">
                  <w:txbxContent>
                    <w:p w14:paraId="67D308FF" w14:textId="77777777" w:rsidR="00387383" w:rsidRDefault="00387383">
                      <w:pPr>
                        <w:kinsoku w:val="0"/>
                        <w:overflowPunct w:val="0"/>
                        <w:autoSpaceDE/>
                        <w:autoSpaceDN/>
                        <w:adjustRightInd/>
                        <w:spacing w:before="2" w:after="44"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4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b/>
          <w:bCs/>
          <w:i/>
          <w:iCs/>
          <w:spacing w:val="-3"/>
          <w:sz w:val="24"/>
          <w:szCs w:val="24"/>
        </w:rPr>
        <w:t>3.3 System Consequence Annual Review</w:t>
      </w:r>
    </w:p>
    <w:p w14:paraId="14A231A3" w14:textId="77777777" w:rsidR="00387383" w:rsidRDefault="00387383">
      <w:pPr>
        <w:widowControl/>
        <w:rPr>
          <w:sz w:val="24"/>
          <w:szCs w:val="24"/>
        </w:rPr>
        <w:sectPr w:rsidR="00387383">
          <w:type w:val="continuous"/>
          <w:pgSz w:w="11904" w:h="16834"/>
          <w:pgMar w:top="760" w:right="5453" w:bottom="834" w:left="1771" w:header="720" w:footer="720" w:gutter="0"/>
          <w:cols w:space="720"/>
          <w:noEndnote/>
        </w:sectPr>
      </w:pPr>
    </w:p>
    <w:p w14:paraId="2D56EF6A" w14:textId="1E1F1839" w:rsidR="00387383" w:rsidRDefault="00B24839">
      <w:pPr>
        <w:kinsoku w:val="0"/>
        <w:overflowPunct w:val="0"/>
        <w:autoSpaceDE/>
        <w:autoSpaceDN/>
        <w:adjustRightInd/>
        <w:spacing w:before="14" w:line="243" w:lineRule="exact"/>
        <w:ind w:left="144"/>
        <w:textAlignment w:val="baseline"/>
        <w:rPr>
          <w:rFonts w:ascii="Arial" w:hAnsi="Arial" w:cs="Arial"/>
          <w:spacing w:val="-5"/>
          <w:sz w:val="21"/>
          <w:szCs w:val="21"/>
        </w:rPr>
      </w:pPr>
      <w:r>
        <w:rPr>
          <w:noProof/>
        </w:rPr>
        <mc:AlternateContent>
          <mc:Choice Requires="wps">
            <w:drawing>
              <wp:anchor distT="0" distB="0" distL="0" distR="0" simplePos="0" relativeHeight="251658244" behindDoc="0" locked="0" layoutInCell="0" allowOverlap="1" wp14:anchorId="61C06602" wp14:editId="1DCB5F98">
                <wp:simplePos x="0" y="0"/>
                <wp:positionH relativeFrom="page">
                  <wp:posOffset>3437890</wp:posOffset>
                </wp:positionH>
                <wp:positionV relativeFrom="page">
                  <wp:posOffset>9910445</wp:posOffset>
                </wp:positionV>
                <wp:extent cx="707390" cy="201295"/>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F1F4F3" w14:textId="77777777" w:rsidR="00387383" w:rsidRDefault="00387383">
                            <w:pPr>
                              <w:kinsoku w:val="0"/>
                              <w:overflowPunct w:val="0"/>
                              <w:autoSpaceDE/>
                              <w:autoSpaceDN/>
                              <w:adjustRightInd/>
                              <w:spacing w:after="31" w:line="274"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5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06602" id="Text Box 6" o:spid="_x0000_s1030" type="#_x0000_t202" style="position:absolute;left:0;text-align:left;margin-left:270.7pt;margin-top:780.35pt;width:55.7pt;height:15.8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" o:allowincell="f" stroked="f">
                <v:fill opacity="0"/>
                <v:textbox inset="0,0,0,0">
                  <w:txbxContent>
                    <w:p w14:paraId="5FF1F4F3" w14:textId="77777777" w:rsidR="00387383" w:rsidRDefault="00387383">
                      <w:pPr>
                        <w:kinsoku w:val="0"/>
                        <w:overflowPunct w:val="0"/>
                        <w:autoSpaceDE/>
                        <w:autoSpaceDN/>
                        <w:adjustRightInd/>
                        <w:spacing w:after="31" w:line="274"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5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pacing w:val="-5"/>
          <w:sz w:val="21"/>
          <w:szCs w:val="21"/>
        </w:rPr>
        <w:t>STCP21-2 Network Asset Risk Metric (NARM) Data Exchange</w:t>
      </w:r>
    </w:p>
    <w:p w14:paraId="7B2B8DFF" w14:textId="505B14A7" w:rsidR="00387383" w:rsidRDefault="00387383">
      <w:pPr>
        <w:kinsoku w:val="0"/>
        <w:overflowPunct w:val="0"/>
        <w:autoSpaceDE/>
        <w:autoSpaceDN/>
        <w:adjustRightInd/>
        <w:spacing w:before="25" w:line="266" w:lineRule="exact"/>
        <w:ind w:left="144"/>
        <w:textAlignment w:val="baseline"/>
        <w:rPr>
          <w:rFonts w:ascii="Arial" w:hAnsi="Arial" w:cs="Arial"/>
          <w:spacing w:val="-4"/>
          <w:sz w:val="21"/>
          <w:szCs w:val="21"/>
        </w:rPr>
      </w:pPr>
      <w:r>
        <w:rPr>
          <w:rFonts w:ascii="Arial" w:hAnsi="Arial" w:cs="Arial"/>
          <w:spacing w:val="-4"/>
          <w:sz w:val="21"/>
          <w:szCs w:val="21"/>
        </w:rPr>
        <w:t>Issue 00</w:t>
      </w:r>
      <w:r w:rsidR="00F117A5">
        <w:rPr>
          <w:rFonts w:ascii="Arial" w:hAnsi="Arial" w:cs="Arial"/>
          <w:spacing w:val="-4"/>
          <w:sz w:val="21"/>
          <w:szCs w:val="21"/>
        </w:rPr>
        <w:t>2</w:t>
      </w:r>
      <w:r>
        <w:rPr>
          <w:rFonts w:ascii="Arial" w:hAnsi="Arial" w:cs="Arial"/>
          <w:spacing w:val="-4"/>
          <w:sz w:val="21"/>
          <w:szCs w:val="21"/>
        </w:rPr>
        <w:t xml:space="preserve"> </w:t>
      </w:r>
      <w:r>
        <w:rPr>
          <w:rFonts w:ascii="Arial" w:hAnsi="Arial" w:cs="Arial"/>
          <w:spacing w:val="-4"/>
          <w:sz w:val="24"/>
          <w:szCs w:val="24"/>
        </w:rPr>
        <w:t>–</w:t>
      </w:r>
      <w:r w:rsidR="00F117A5">
        <w:rPr>
          <w:rFonts w:ascii="Arial" w:hAnsi="Arial" w:cs="Arial"/>
          <w:spacing w:val="-4"/>
          <w:sz w:val="22"/>
          <w:szCs w:val="22"/>
        </w:rPr>
        <w:t xml:space="preserve"> 25/04/2023</w:t>
      </w:r>
    </w:p>
    <w:p w14:paraId="50F35D55" w14:textId="0ADB0247" w:rsidR="00387383" w:rsidRDefault="00387383">
      <w:pPr>
        <w:kinsoku w:val="0"/>
        <w:overflowPunct w:val="0"/>
        <w:autoSpaceDE/>
        <w:autoSpaceDN/>
        <w:adjustRightInd/>
        <w:spacing w:before="25" w:line="226" w:lineRule="exact"/>
        <w:ind w:left="648" w:right="144" w:hanging="504"/>
        <w:jc w:val="both"/>
        <w:textAlignment w:val="baseline"/>
        <w:rPr>
          <w:rFonts w:ascii="Arial" w:hAnsi="Arial" w:cs="Arial"/>
          <w:sz w:val="21"/>
          <w:szCs w:val="21"/>
        </w:rPr>
      </w:pPr>
      <w:r>
        <w:rPr>
          <w:rFonts w:ascii="Arial" w:hAnsi="Arial" w:cs="Arial"/>
          <w:sz w:val="21"/>
          <w:szCs w:val="21"/>
        </w:rPr>
        <w:t xml:space="preserve">3.3.1 The Onshore TOs and </w:t>
      </w:r>
      <w:r w:rsidR="008F0B19">
        <w:rPr>
          <w:rFonts w:ascii="Arial" w:hAnsi="Arial" w:cs="Arial"/>
          <w:sz w:val="21"/>
          <w:szCs w:val="21"/>
        </w:rPr>
        <w:t>The Company</w:t>
      </w:r>
      <w:r>
        <w:rPr>
          <w:rFonts w:ascii="Arial" w:hAnsi="Arial" w:cs="Arial"/>
          <w:sz w:val="21"/>
          <w:szCs w:val="21"/>
        </w:rPr>
        <w:t xml:space="preserve"> shall begin the System Consequence Annual Review by Week 6 of the Calendar Year (First Week of February).</w:t>
      </w:r>
    </w:p>
    <w:p w14:paraId="23505CB9" w14:textId="0EF3170B" w:rsidR="00387383" w:rsidRDefault="00387383">
      <w:pPr>
        <w:kinsoku w:val="0"/>
        <w:overflowPunct w:val="0"/>
        <w:autoSpaceDE/>
        <w:autoSpaceDN/>
        <w:adjustRightInd/>
        <w:spacing w:before="150" w:line="220" w:lineRule="exact"/>
        <w:ind w:left="648" w:right="144" w:hanging="504"/>
        <w:jc w:val="both"/>
        <w:textAlignment w:val="baseline"/>
        <w:rPr>
          <w:rFonts w:ascii="Arial" w:hAnsi="Arial" w:cs="Arial"/>
          <w:sz w:val="21"/>
          <w:szCs w:val="21"/>
        </w:rPr>
      </w:pPr>
      <w:r>
        <w:rPr>
          <w:rFonts w:ascii="Arial" w:hAnsi="Arial" w:cs="Arial"/>
          <w:sz w:val="21"/>
          <w:szCs w:val="21"/>
        </w:rPr>
        <w:t xml:space="preserve">3.3.2 The Onshore TOs and </w:t>
      </w:r>
      <w:r w:rsidR="008F0B19">
        <w:rPr>
          <w:rFonts w:ascii="Arial" w:hAnsi="Arial" w:cs="Arial"/>
          <w:sz w:val="21"/>
          <w:szCs w:val="21"/>
        </w:rPr>
        <w:t>The Company</w:t>
      </w:r>
      <w:r>
        <w:rPr>
          <w:rFonts w:ascii="Arial" w:hAnsi="Arial" w:cs="Arial"/>
          <w:sz w:val="21"/>
          <w:szCs w:val="21"/>
        </w:rPr>
        <w:t xml:space="preserve"> shall complete the System Consequence Annual Review by Week 18 of the Calendar Year (Fourth Week of April).</w:t>
      </w:r>
    </w:p>
    <w:p w14:paraId="5D01ECB0" w14:textId="77777777" w:rsidR="00387383" w:rsidRDefault="00387383">
      <w:pPr>
        <w:kinsoku w:val="0"/>
        <w:overflowPunct w:val="0"/>
        <w:autoSpaceDE/>
        <w:autoSpaceDN/>
        <w:adjustRightInd/>
        <w:spacing w:line="564" w:lineRule="exact"/>
        <w:ind w:left="144" w:right="792"/>
        <w:textAlignment w:val="baseline"/>
        <w:rPr>
          <w:rFonts w:ascii="Arial" w:hAnsi="Arial" w:cs="Arial"/>
          <w:b/>
          <w:bCs/>
          <w:i/>
          <w:iCs/>
          <w:sz w:val="24"/>
          <w:szCs w:val="24"/>
        </w:rPr>
      </w:pPr>
      <w:r>
        <w:rPr>
          <w:rFonts w:ascii="Arial" w:hAnsi="Arial" w:cs="Arial"/>
          <w:sz w:val="21"/>
          <w:szCs w:val="21"/>
        </w:rPr>
        <w:t xml:space="preserve">3.3.3 A timeline of the different phases of this review period is available in Appendix B. </w:t>
      </w:r>
      <w:r>
        <w:rPr>
          <w:rFonts w:ascii="Arial" w:hAnsi="Arial" w:cs="Arial"/>
          <w:b/>
          <w:bCs/>
          <w:i/>
          <w:iCs/>
          <w:sz w:val="24"/>
          <w:szCs w:val="24"/>
        </w:rPr>
        <w:t>3.4 Data Exchange Requirements</w:t>
      </w:r>
    </w:p>
    <w:p w14:paraId="2DE200B8" w14:textId="77777777" w:rsidR="00387383" w:rsidRDefault="00387383">
      <w:pPr>
        <w:kinsoku w:val="0"/>
        <w:overflowPunct w:val="0"/>
        <w:autoSpaceDE/>
        <w:autoSpaceDN/>
        <w:adjustRightInd/>
        <w:spacing w:before="155" w:line="225" w:lineRule="exact"/>
        <w:ind w:left="648" w:right="144" w:hanging="504"/>
        <w:jc w:val="both"/>
        <w:textAlignment w:val="baseline"/>
        <w:rPr>
          <w:rFonts w:ascii="Arial" w:hAnsi="Arial" w:cs="Arial"/>
          <w:sz w:val="21"/>
          <w:szCs w:val="21"/>
        </w:rPr>
      </w:pPr>
      <w:r>
        <w:rPr>
          <w:rFonts w:ascii="Arial" w:hAnsi="Arial" w:cs="Arial"/>
          <w:sz w:val="21"/>
          <w:szCs w:val="21"/>
        </w:rPr>
        <w:t>3.4.1 The scope of the data required in this review period is captured in 1.1.6. The guidance and data exchange forms associated with this STCP include:</w:t>
      </w:r>
    </w:p>
    <w:p w14:paraId="52425215" w14:textId="77777777" w:rsidR="00387383" w:rsidRDefault="00387383">
      <w:pPr>
        <w:numPr>
          <w:ilvl w:val="0"/>
          <w:numId w:val="4"/>
        </w:numPr>
        <w:kinsoku w:val="0"/>
        <w:overflowPunct w:val="0"/>
        <w:autoSpaceDE/>
        <w:autoSpaceDN/>
        <w:adjustRightInd/>
        <w:spacing w:before="87" w:line="244" w:lineRule="exact"/>
        <w:textAlignment w:val="baseline"/>
        <w:rPr>
          <w:rFonts w:ascii="Arial" w:hAnsi="Arial" w:cs="Arial"/>
          <w:spacing w:val="-2"/>
          <w:sz w:val="21"/>
          <w:szCs w:val="21"/>
        </w:rPr>
      </w:pPr>
      <w:r>
        <w:rPr>
          <w:rFonts w:ascii="Arial" w:hAnsi="Arial" w:cs="Arial"/>
          <w:spacing w:val="-2"/>
          <w:sz w:val="21"/>
          <w:szCs w:val="21"/>
        </w:rPr>
        <w:t>Boundary Risk Cost</w:t>
      </w:r>
    </w:p>
    <w:p w14:paraId="5553D528" w14:textId="77777777" w:rsidR="00387383" w:rsidRDefault="00387383">
      <w:pPr>
        <w:numPr>
          <w:ilvl w:val="0"/>
          <w:numId w:val="4"/>
        </w:numPr>
        <w:kinsoku w:val="0"/>
        <w:overflowPunct w:val="0"/>
        <w:autoSpaceDE/>
        <w:autoSpaceDN/>
        <w:adjustRightInd/>
        <w:spacing w:line="245" w:lineRule="exact"/>
        <w:textAlignment w:val="baseline"/>
        <w:rPr>
          <w:rFonts w:ascii="Arial" w:hAnsi="Arial" w:cs="Arial"/>
          <w:spacing w:val="-3"/>
          <w:sz w:val="21"/>
          <w:szCs w:val="21"/>
        </w:rPr>
      </w:pPr>
      <w:r>
        <w:rPr>
          <w:rFonts w:ascii="Arial" w:hAnsi="Arial" w:cs="Arial"/>
          <w:spacing w:val="-3"/>
          <w:sz w:val="21"/>
          <w:szCs w:val="21"/>
        </w:rPr>
        <w:t>Requirement Factors for Reactive Compensation</w:t>
      </w:r>
    </w:p>
    <w:p w14:paraId="0C253E18" w14:textId="1EC7ABC8" w:rsidR="00387383" w:rsidRDefault="00387383">
      <w:pPr>
        <w:kinsoku w:val="0"/>
        <w:overflowPunct w:val="0"/>
        <w:autoSpaceDE/>
        <w:autoSpaceDN/>
        <w:adjustRightInd/>
        <w:spacing w:before="463" w:line="276" w:lineRule="exact"/>
        <w:ind w:left="144"/>
        <w:textAlignment w:val="baseline"/>
        <w:rPr>
          <w:rFonts w:ascii="Arial" w:hAnsi="Arial" w:cs="Arial"/>
          <w:b/>
          <w:bCs/>
          <w:i/>
          <w:iCs/>
          <w:sz w:val="24"/>
          <w:szCs w:val="24"/>
        </w:rPr>
      </w:pPr>
      <w:r>
        <w:rPr>
          <w:rFonts w:ascii="Arial" w:hAnsi="Arial" w:cs="Arial"/>
          <w:b/>
          <w:bCs/>
          <w:i/>
          <w:iCs/>
          <w:sz w:val="24"/>
          <w:szCs w:val="24"/>
        </w:rPr>
        <w:t xml:space="preserve">3.5 Initial </w:t>
      </w:r>
      <w:proofErr w:type="spellStart"/>
      <w:r>
        <w:rPr>
          <w:rFonts w:ascii="Arial" w:hAnsi="Arial" w:cs="Arial"/>
          <w:b/>
          <w:bCs/>
          <w:i/>
          <w:iCs/>
          <w:sz w:val="24"/>
          <w:szCs w:val="24"/>
        </w:rPr>
        <w:t>TO_</w:t>
      </w:r>
      <w:r w:rsidR="008F0B19">
        <w:rPr>
          <w:rFonts w:ascii="Arial" w:hAnsi="Arial" w:cs="Arial"/>
          <w:b/>
          <w:bCs/>
          <w:i/>
          <w:iCs/>
          <w:sz w:val="24"/>
          <w:szCs w:val="24"/>
        </w:rPr>
        <w:t>The</w:t>
      </w:r>
      <w:proofErr w:type="spellEnd"/>
      <w:r w:rsidR="008F0B19">
        <w:rPr>
          <w:rFonts w:ascii="Arial" w:hAnsi="Arial" w:cs="Arial"/>
          <w:b/>
          <w:bCs/>
          <w:i/>
          <w:iCs/>
          <w:sz w:val="24"/>
          <w:szCs w:val="24"/>
        </w:rPr>
        <w:t xml:space="preserve"> Company</w:t>
      </w:r>
      <w:r>
        <w:rPr>
          <w:rFonts w:ascii="Arial" w:hAnsi="Arial" w:cs="Arial"/>
          <w:b/>
          <w:bCs/>
          <w:i/>
          <w:iCs/>
          <w:sz w:val="24"/>
          <w:szCs w:val="24"/>
        </w:rPr>
        <w:t xml:space="preserve"> Data Consultation Period</w:t>
      </w:r>
    </w:p>
    <w:p w14:paraId="0BCBDB0A" w14:textId="6D15E6A1" w:rsidR="00387383" w:rsidRDefault="00387383">
      <w:pPr>
        <w:kinsoku w:val="0"/>
        <w:overflowPunct w:val="0"/>
        <w:autoSpaceDE/>
        <w:autoSpaceDN/>
        <w:adjustRightInd/>
        <w:spacing w:before="139" w:line="226" w:lineRule="exact"/>
        <w:ind w:left="648" w:right="144" w:hanging="504"/>
        <w:jc w:val="both"/>
        <w:textAlignment w:val="baseline"/>
        <w:rPr>
          <w:rFonts w:ascii="Arial" w:hAnsi="Arial" w:cs="Arial"/>
          <w:sz w:val="21"/>
          <w:szCs w:val="21"/>
        </w:rPr>
      </w:pPr>
      <w:r>
        <w:rPr>
          <w:rFonts w:ascii="Arial" w:hAnsi="Arial" w:cs="Arial"/>
          <w:sz w:val="21"/>
          <w:szCs w:val="21"/>
        </w:rPr>
        <w:t xml:space="preserve">3.5.1 The Initial </w:t>
      </w:r>
      <w:proofErr w:type="spellStart"/>
      <w:r>
        <w:rPr>
          <w:rFonts w:ascii="Arial" w:hAnsi="Arial" w:cs="Arial"/>
          <w:sz w:val="21"/>
          <w:szCs w:val="21"/>
        </w:rPr>
        <w:t>TO_</w:t>
      </w:r>
      <w:r w:rsidR="000A08C5">
        <w:rPr>
          <w:rFonts w:ascii="Arial" w:hAnsi="Arial" w:cs="Arial"/>
          <w:sz w:val="21"/>
          <w:szCs w:val="21"/>
        </w:rPr>
        <w:t>The</w:t>
      </w:r>
      <w:proofErr w:type="spellEnd"/>
      <w:r w:rsidR="000A08C5">
        <w:rPr>
          <w:rFonts w:ascii="Arial" w:hAnsi="Arial" w:cs="Arial"/>
          <w:sz w:val="21"/>
          <w:szCs w:val="21"/>
        </w:rPr>
        <w:t xml:space="preserve"> Company</w:t>
      </w:r>
      <w:r>
        <w:rPr>
          <w:rFonts w:ascii="Arial" w:hAnsi="Arial" w:cs="Arial"/>
          <w:sz w:val="21"/>
          <w:szCs w:val="21"/>
        </w:rPr>
        <w:t xml:space="preserve"> Data Consultation Period begins in Week 6 (beginning of Monday) and ends in Week 8 (end of Friday).</w:t>
      </w:r>
    </w:p>
    <w:p w14:paraId="269ECA94" w14:textId="6238F284" w:rsidR="00387383" w:rsidRDefault="00387383">
      <w:pPr>
        <w:kinsoku w:val="0"/>
        <w:overflowPunct w:val="0"/>
        <w:autoSpaceDE/>
        <w:autoSpaceDN/>
        <w:adjustRightInd/>
        <w:spacing w:before="122" w:after="1340" w:line="230" w:lineRule="exact"/>
        <w:ind w:left="648" w:right="144" w:hanging="504"/>
        <w:jc w:val="both"/>
        <w:textAlignment w:val="baseline"/>
        <w:rPr>
          <w:rFonts w:ascii="Arial" w:hAnsi="Arial" w:cs="Arial"/>
          <w:spacing w:val="-4"/>
          <w:sz w:val="21"/>
          <w:szCs w:val="21"/>
        </w:rPr>
      </w:pPr>
      <w:r>
        <w:rPr>
          <w:rFonts w:ascii="Arial" w:hAnsi="Arial" w:cs="Arial"/>
          <w:spacing w:val="-4"/>
          <w:sz w:val="21"/>
          <w:szCs w:val="21"/>
        </w:rPr>
        <w:t xml:space="preserve">3.5.2 The Onshore TOs and </w:t>
      </w:r>
      <w:r w:rsidR="008F0B19">
        <w:rPr>
          <w:rFonts w:ascii="Arial" w:hAnsi="Arial" w:cs="Arial"/>
          <w:spacing w:val="-4"/>
          <w:sz w:val="21"/>
          <w:szCs w:val="21"/>
        </w:rPr>
        <w:t>The Company</w:t>
      </w:r>
      <w:r>
        <w:rPr>
          <w:rFonts w:ascii="Arial" w:hAnsi="Arial" w:cs="Arial"/>
          <w:spacing w:val="-4"/>
          <w:sz w:val="21"/>
          <w:szCs w:val="21"/>
        </w:rPr>
        <w:t xml:space="preserve"> shall agree on a list of relevant boundaries to be considered. These boundaries will be consistent with those identified by the </w:t>
      </w:r>
      <w:r>
        <w:rPr>
          <w:rFonts w:ascii="Arial" w:hAnsi="Arial" w:cs="Arial"/>
          <w:spacing w:val="-4"/>
          <w:sz w:val="22"/>
          <w:szCs w:val="22"/>
        </w:rPr>
        <w:t>‘</w:t>
      </w:r>
      <w:r>
        <w:rPr>
          <w:rFonts w:ascii="Arial" w:hAnsi="Arial" w:cs="Arial"/>
          <w:spacing w:val="-4"/>
          <w:sz w:val="21"/>
          <w:szCs w:val="21"/>
        </w:rPr>
        <w:t xml:space="preserve">Network </w:t>
      </w:r>
      <w:r>
        <w:rPr>
          <w:rFonts w:ascii="Arial" w:hAnsi="Arial" w:cs="Arial"/>
          <w:spacing w:val="-4"/>
          <w:sz w:val="22"/>
          <w:szCs w:val="22"/>
        </w:rPr>
        <w:t xml:space="preserve">Options Assessment’ (NOA) </w:t>
      </w:r>
      <w:r>
        <w:rPr>
          <w:rFonts w:ascii="Arial" w:hAnsi="Arial" w:cs="Arial"/>
          <w:spacing w:val="-4"/>
          <w:sz w:val="21"/>
          <w:szCs w:val="21"/>
        </w:rPr>
        <w:t xml:space="preserve">process each year, as in the example below from NOA 2018/19. It is possible that a shorter list of boundaries for study will be agreed between the Onshore TO and </w:t>
      </w:r>
      <w:r w:rsidR="008F0B19">
        <w:rPr>
          <w:rFonts w:ascii="Arial" w:hAnsi="Arial" w:cs="Arial"/>
          <w:spacing w:val="-4"/>
          <w:sz w:val="21"/>
          <w:szCs w:val="21"/>
        </w:rPr>
        <w:t>The Company</w:t>
      </w:r>
      <w:r>
        <w:rPr>
          <w:rFonts w:ascii="Arial" w:hAnsi="Arial" w:cs="Arial"/>
          <w:spacing w:val="-4"/>
          <w:sz w:val="21"/>
          <w:szCs w:val="21"/>
        </w:rPr>
        <w:t xml:space="preserve"> based on their relevance to system consequence. These shall be a subset of the boundaries identified by NOA.</w:t>
      </w:r>
    </w:p>
    <w:p w14:paraId="34CE4F3B" w14:textId="78674D47" w:rsidR="00387383" w:rsidRDefault="00B24839">
      <w:pPr>
        <w:kinsoku w:val="0"/>
        <w:overflowPunct w:val="0"/>
        <w:autoSpaceDE/>
        <w:autoSpaceDN/>
        <w:adjustRightInd/>
        <w:spacing w:after="194"/>
        <w:ind w:left="1740" w:right="814"/>
        <w:textAlignment w:val="baseline"/>
        <w:rPr>
          <w:sz w:val="24"/>
          <w:szCs w:val="24"/>
        </w:rPr>
      </w:pPr>
      <w:r>
        <w:rPr>
          <w:noProof/>
          <w:sz w:val="24"/>
          <w:szCs w:val="24"/>
        </w:rPr>
        <w:drawing>
          <wp:inline distT="0" distB="0" distL="0" distR="0" wp14:anchorId="2D164FFE" wp14:editId="0940075E">
            <wp:extent cx="3870960" cy="40049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70960" cy="4004945"/>
                    </a:xfrm>
                    <a:prstGeom prst="rect">
                      <a:avLst/>
                    </a:prstGeom>
                    <a:noFill/>
                    <a:ln>
                      <a:noFill/>
                    </a:ln>
                  </pic:spPr>
                </pic:pic>
              </a:graphicData>
            </a:graphic>
          </wp:inline>
        </w:drawing>
      </w:r>
    </w:p>
    <w:p w14:paraId="69C25E80" w14:textId="77777777" w:rsidR="00387383" w:rsidRDefault="00387383">
      <w:pPr>
        <w:kinsoku w:val="0"/>
        <w:overflowPunct w:val="0"/>
        <w:autoSpaceDE/>
        <w:autoSpaceDN/>
        <w:adjustRightInd/>
        <w:spacing w:before="41" w:line="197" w:lineRule="exact"/>
        <w:ind w:left="144"/>
        <w:textAlignment w:val="baseline"/>
        <w:rPr>
          <w:rFonts w:ascii="Arial" w:hAnsi="Arial" w:cs="Arial"/>
          <w:i/>
          <w:iCs/>
          <w:spacing w:val="-4"/>
          <w:sz w:val="21"/>
          <w:szCs w:val="21"/>
        </w:rPr>
      </w:pPr>
      <w:r>
        <w:rPr>
          <w:rFonts w:ascii="Arial" w:hAnsi="Arial" w:cs="Arial"/>
          <w:i/>
          <w:iCs/>
          <w:spacing w:val="-4"/>
          <w:sz w:val="21"/>
          <w:szCs w:val="21"/>
        </w:rPr>
        <w:t>Example of a Boundary ‘B0’ defined in the Network Options Assessment 2018/19</w:t>
      </w:r>
    </w:p>
    <w:p w14:paraId="60B04D0F" w14:textId="77777777" w:rsidR="00387383" w:rsidRDefault="00387383">
      <w:pPr>
        <w:widowControl/>
        <w:rPr>
          <w:sz w:val="24"/>
          <w:szCs w:val="24"/>
        </w:rPr>
        <w:sectPr w:rsidR="00387383">
          <w:pgSz w:w="11904" w:h="16834"/>
          <w:pgMar w:top="760" w:right="1644" w:bottom="831" w:left="1620" w:header="720" w:footer="720" w:gutter="0"/>
          <w:cols w:space="720"/>
          <w:noEndnote/>
        </w:sectPr>
      </w:pPr>
    </w:p>
    <w:p w14:paraId="66891C40" w14:textId="590499EA" w:rsidR="00387383" w:rsidRDefault="00B24839">
      <w:pPr>
        <w:kinsoku w:val="0"/>
        <w:overflowPunct w:val="0"/>
        <w:autoSpaceDE/>
        <w:autoSpaceDN/>
        <w:adjustRightInd/>
        <w:spacing w:line="274" w:lineRule="exact"/>
        <w:ind w:left="72" w:right="3024"/>
        <w:jc w:val="both"/>
        <w:textAlignment w:val="baseline"/>
        <w:rPr>
          <w:rFonts w:ascii="Arial" w:hAnsi="Arial" w:cs="Arial"/>
          <w:sz w:val="21"/>
          <w:szCs w:val="21"/>
        </w:rPr>
      </w:pPr>
      <w:r>
        <w:rPr>
          <w:noProof/>
        </w:rPr>
        <mc:AlternateContent>
          <mc:Choice Requires="wps">
            <w:drawing>
              <wp:anchor distT="0" distB="0" distL="0" distR="0" simplePos="0" relativeHeight="251658245" behindDoc="0" locked="0" layoutInCell="0" allowOverlap="1" wp14:anchorId="4C078104" wp14:editId="1579D44A">
                <wp:simplePos x="0" y="0"/>
                <wp:positionH relativeFrom="page">
                  <wp:posOffset>3437890</wp:posOffset>
                </wp:positionH>
                <wp:positionV relativeFrom="page">
                  <wp:posOffset>9908540</wp:posOffset>
                </wp:positionV>
                <wp:extent cx="707390" cy="203835"/>
                <wp:effectExtent l="0" t="0" r="0" b="0"/>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F45B0" w14:textId="77777777" w:rsidR="00387383" w:rsidRDefault="00387383">
                            <w:pPr>
                              <w:kinsoku w:val="0"/>
                              <w:overflowPunct w:val="0"/>
                              <w:autoSpaceDE/>
                              <w:autoSpaceDN/>
                              <w:adjustRightInd/>
                              <w:spacing w:before="2" w:after="30"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6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78104" id="Text Box 7" o:spid="_x0000_s1031" type="#_x0000_t202" style="position:absolute;left:0;text-align:left;margin-left:270.7pt;margin-top:780.2pt;width:55.7pt;height:16.05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" o:allowincell="f" stroked="f">
                <v:fill opacity="0"/>
                <v:textbox inset="0,0,0,0">
                  <w:txbxContent>
                    <w:p w14:paraId="4FCF45B0" w14:textId="77777777" w:rsidR="00387383" w:rsidRDefault="00387383">
                      <w:pPr>
                        <w:kinsoku w:val="0"/>
                        <w:overflowPunct w:val="0"/>
                        <w:autoSpaceDE/>
                        <w:autoSpaceDN/>
                        <w:adjustRightInd/>
                        <w:spacing w:before="2" w:after="30"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6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z w:val="21"/>
          <w:szCs w:val="21"/>
        </w:rPr>
        <w:t xml:space="preserve">STCP21-2 Network Asset Risk Metric (NARM) Data Exchange </w:t>
      </w:r>
      <w:r w:rsidR="00F117A5" w:rsidRPr="00261C72">
        <w:rPr>
          <w:rFonts w:ascii="Arial" w:hAnsi="Arial" w:cs="Arial"/>
          <w:sz w:val="21"/>
          <w:szCs w:val="21"/>
        </w:rPr>
        <w:t xml:space="preserve">Issue 002 </w:t>
      </w:r>
      <w:r w:rsidR="00F117A5" w:rsidRPr="00261C72">
        <w:rPr>
          <w:rFonts w:ascii="Arial" w:hAnsi="Arial" w:cs="Arial"/>
          <w:sz w:val="24"/>
          <w:szCs w:val="24"/>
        </w:rPr>
        <w:t>–</w:t>
      </w:r>
      <w:r w:rsidR="00F117A5">
        <w:rPr>
          <w:rFonts w:ascii="Arial" w:hAnsi="Arial" w:cs="Arial"/>
          <w:sz w:val="22"/>
          <w:szCs w:val="22"/>
        </w:rPr>
        <w:t>25</w:t>
      </w:r>
      <w:r w:rsidR="00F117A5" w:rsidRPr="00261C72">
        <w:rPr>
          <w:rFonts w:ascii="Arial" w:hAnsi="Arial" w:cs="Arial"/>
          <w:sz w:val="21"/>
          <w:szCs w:val="21"/>
        </w:rPr>
        <w:t>/04/2023</w:t>
      </w:r>
    </w:p>
    <w:p w14:paraId="350DC15B" w14:textId="07F7DDA4" w:rsidR="00387383" w:rsidRDefault="00387383">
      <w:pPr>
        <w:kinsoku w:val="0"/>
        <w:overflowPunct w:val="0"/>
        <w:autoSpaceDE/>
        <w:autoSpaceDN/>
        <w:adjustRightInd/>
        <w:spacing w:before="431" w:line="223" w:lineRule="exact"/>
        <w:ind w:left="576" w:right="216" w:hanging="504"/>
        <w:jc w:val="both"/>
        <w:textAlignment w:val="baseline"/>
        <w:rPr>
          <w:rFonts w:ascii="Arial" w:hAnsi="Arial" w:cs="Arial"/>
          <w:spacing w:val="-4"/>
          <w:sz w:val="21"/>
          <w:szCs w:val="21"/>
        </w:rPr>
      </w:pPr>
      <w:r>
        <w:rPr>
          <w:rFonts w:ascii="Arial" w:hAnsi="Arial" w:cs="Arial"/>
          <w:spacing w:val="-4"/>
          <w:sz w:val="21"/>
          <w:szCs w:val="21"/>
        </w:rPr>
        <w:t xml:space="preserve">3.5.3 The Onshore TOs and </w:t>
      </w:r>
      <w:r w:rsidR="008F0B19">
        <w:rPr>
          <w:rFonts w:ascii="Arial" w:hAnsi="Arial" w:cs="Arial"/>
          <w:spacing w:val="-4"/>
          <w:sz w:val="21"/>
          <w:szCs w:val="21"/>
        </w:rPr>
        <w:t>The Company</w:t>
      </w:r>
      <w:r>
        <w:rPr>
          <w:rFonts w:ascii="Arial" w:hAnsi="Arial" w:cs="Arial"/>
          <w:spacing w:val="-4"/>
          <w:sz w:val="21"/>
          <w:szCs w:val="21"/>
        </w:rPr>
        <w:t xml:space="preserve"> shall agree a list of reactive compensation equipment to be considered. Nomenclature identifying equipment must be consistent between both parties (</w:t>
      </w:r>
      <w:r w:rsidR="008F0B19">
        <w:rPr>
          <w:rFonts w:ascii="Arial" w:hAnsi="Arial" w:cs="Arial"/>
          <w:spacing w:val="-4"/>
          <w:sz w:val="21"/>
          <w:szCs w:val="21"/>
        </w:rPr>
        <w:t>The Company</w:t>
      </w:r>
      <w:r>
        <w:rPr>
          <w:rFonts w:ascii="Arial" w:hAnsi="Arial" w:cs="Arial"/>
          <w:spacing w:val="-4"/>
          <w:sz w:val="21"/>
          <w:szCs w:val="21"/>
        </w:rPr>
        <w:t xml:space="preserve"> and the relevant TO, not required between TOs).</w:t>
      </w:r>
    </w:p>
    <w:p w14:paraId="6BBF8E6E" w14:textId="25561ED3" w:rsidR="00387383" w:rsidRDefault="00387383">
      <w:pPr>
        <w:kinsoku w:val="0"/>
        <w:overflowPunct w:val="0"/>
        <w:autoSpaceDE/>
        <w:autoSpaceDN/>
        <w:adjustRightInd/>
        <w:spacing w:before="462" w:line="275" w:lineRule="exact"/>
        <w:ind w:left="72"/>
        <w:jc w:val="both"/>
        <w:textAlignment w:val="baseline"/>
        <w:rPr>
          <w:rFonts w:ascii="Arial" w:hAnsi="Arial" w:cs="Arial"/>
          <w:b/>
          <w:bCs/>
          <w:i/>
          <w:iCs/>
          <w:sz w:val="24"/>
          <w:szCs w:val="24"/>
        </w:rPr>
      </w:pPr>
      <w:r>
        <w:rPr>
          <w:rFonts w:ascii="Arial" w:hAnsi="Arial" w:cs="Arial"/>
          <w:b/>
          <w:bCs/>
          <w:i/>
          <w:iCs/>
          <w:sz w:val="24"/>
          <w:szCs w:val="24"/>
        </w:rPr>
        <w:t xml:space="preserve">3.6 Onshore TO provision of data to </w:t>
      </w:r>
      <w:r w:rsidR="008F0B19">
        <w:rPr>
          <w:rFonts w:ascii="Arial" w:hAnsi="Arial" w:cs="Arial"/>
          <w:b/>
          <w:bCs/>
          <w:i/>
          <w:iCs/>
          <w:sz w:val="24"/>
          <w:szCs w:val="24"/>
        </w:rPr>
        <w:t>The Company</w:t>
      </w:r>
    </w:p>
    <w:p w14:paraId="2EC81204" w14:textId="73E9563F" w:rsidR="00387383" w:rsidRDefault="00387383">
      <w:pPr>
        <w:kinsoku w:val="0"/>
        <w:overflowPunct w:val="0"/>
        <w:autoSpaceDE/>
        <w:autoSpaceDN/>
        <w:adjustRightInd/>
        <w:spacing w:before="98" w:line="288" w:lineRule="exact"/>
        <w:ind w:left="576" w:right="72" w:hanging="504"/>
        <w:jc w:val="both"/>
        <w:textAlignment w:val="baseline"/>
        <w:rPr>
          <w:rFonts w:ascii="Arial" w:hAnsi="Arial" w:cs="Arial"/>
          <w:sz w:val="21"/>
          <w:szCs w:val="21"/>
        </w:rPr>
      </w:pPr>
      <w:r>
        <w:rPr>
          <w:rFonts w:ascii="Arial" w:hAnsi="Arial" w:cs="Arial"/>
          <w:sz w:val="21"/>
          <w:szCs w:val="21"/>
        </w:rPr>
        <w:t xml:space="preserve">3.6.1 The Onshore TOs shall provide all required data in the NARM Data Exchange Form to </w:t>
      </w:r>
      <w:r w:rsidR="008F0B19">
        <w:rPr>
          <w:rFonts w:ascii="Arial" w:hAnsi="Arial" w:cs="Arial"/>
          <w:sz w:val="21"/>
          <w:szCs w:val="21"/>
        </w:rPr>
        <w:t>The Company</w:t>
      </w:r>
      <w:r>
        <w:rPr>
          <w:rFonts w:ascii="Arial" w:hAnsi="Arial" w:cs="Arial"/>
          <w:sz w:val="21"/>
          <w:szCs w:val="21"/>
        </w:rPr>
        <w:t xml:space="preserve"> on or before the TO Data Provision Date (End of Week 9).</w:t>
      </w:r>
    </w:p>
    <w:p w14:paraId="4C67E743" w14:textId="599EA7AB" w:rsidR="00387383" w:rsidRDefault="00387383">
      <w:pPr>
        <w:kinsoku w:val="0"/>
        <w:overflowPunct w:val="0"/>
        <w:autoSpaceDE/>
        <w:autoSpaceDN/>
        <w:adjustRightInd/>
        <w:spacing w:before="120" w:line="232" w:lineRule="exact"/>
        <w:ind w:left="576" w:right="216" w:hanging="504"/>
        <w:jc w:val="both"/>
        <w:textAlignment w:val="baseline"/>
        <w:rPr>
          <w:rFonts w:ascii="Arial" w:hAnsi="Arial" w:cs="Arial"/>
          <w:spacing w:val="-4"/>
          <w:sz w:val="21"/>
          <w:szCs w:val="21"/>
        </w:rPr>
      </w:pPr>
      <w:r>
        <w:rPr>
          <w:rFonts w:ascii="Arial" w:hAnsi="Arial" w:cs="Arial"/>
          <w:spacing w:val="-4"/>
          <w:sz w:val="21"/>
          <w:szCs w:val="21"/>
        </w:rPr>
        <w:t xml:space="preserve">3.6.2 </w:t>
      </w:r>
      <w:r w:rsidR="008F0B19">
        <w:rPr>
          <w:rFonts w:ascii="Arial" w:hAnsi="Arial" w:cs="Arial"/>
          <w:spacing w:val="-4"/>
          <w:sz w:val="21"/>
          <w:szCs w:val="21"/>
        </w:rPr>
        <w:t>The Company</w:t>
      </w:r>
      <w:r>
        <w:rPr>
          <w:rFonts w:ascii="Arial" w:hAnsi="Arial" w:cs="Arial"/>
          <w:spacing w:val="-4"/>
          <w:sz w:val="21"/>
          <w:szCs w:val="21"/>
        </w:rPr>
        <w:t xml:space="preserve"> will either confirm acceptance of each Onshore TOs</w:t>
      </w:r>
      <w:r>
        <w:rPr>
          <w:rFonts w:ascii="Arial" w:hAnsi="Arial" w:cs="Arial"/>
          <w:spacing w:val="-4"/>
          <w:sz w:val="22"/>
          <w:szCs w:val="22"/>
        </w:rPr>
        <w:t xml:space="preserve">’ </w:t>
      </w:r>
      <w:r>
        <w:rPr>
          <w:rFonts w:ascii="Arial" w:hAnsi="Arial" w:cs="Arial"/>
          <w:spacing w:val="-4"/>
          <w:sz w:val="21"/>
          <w:szCs w:val="21"/>
        </w:rPr>
        <w:t>NARM Data Exchange Form submission or provide feedback or queries to each TO within 5 Business Days of the TO Data Provision Date (End of Week 10).</w:t>
      </w:r>
    </w:p>
    <w:p w14:paraId="491FDDF1" w14:textId="77777777" w:rsidR="00387383" w:rsidRDefault="00387383">
      <w:pPr>
        <w:kinsoku w:val="0"/>
        <w:overflowPunct w:val="0"/>
        <w:autoSpaceDE/>
        <w:autoSpaceDN/>
        <w:adjustRightInd/>
        <w:spacing w:before="139" w:line="226" w:lineRule="exact"/>
        <w:ind w:left="576" w:right="216" w:hanging="504"/>
        <w:jc w:val="both"/>
        <w:textAlignment w:val="baseline"/>
        <w:rPr>
          <w:rFonts w:ascii="Arial" w:hAnsi="Arial" w:cs="Arial"/>
          <w:spacing w:val="-4"/>
          <w:sz w:val="21"/>
          <w:szCs w:val="21"/>
        </w:rPr>
      </w:pPr>
      <w:r>
        <w:rPr>
          <w:rFonts w:ascii="Arial" w:hAnsi="Arial" w:cs="Arial"/>
          <w:spacing w:val="-4"/>
          <w:sz w:val="21"/>
          <w:szCs w:val="21"/>
        </w:rPr>
        <w:t>3.6.3 If not initially accepted each Onshore TO will submit an updated NARM Data Exchange Form within 10 Business Days of the TO Provision Date (End of Week 11).</w:t>
      </w:r>
    </w:p>
    <w:p w14:paraId="66922FE7" w14:textId="369343D5" w:rsidR="00387383" w:rsidRDefault="00387383">
      <w:pPr>
        <w:kinsoku w:val="0"/>
        <w:overflowPunct w:val="0"/>
        <w:autoSpaceDE/>
        <w:autoSpaceDN/>
        <w:adjustRightInd/>
        <w:spacing w:before="105" w:line="232" w:lineRule="exact"/>
        <w:ind w:left="576" w:right="216" w:hanging="504"/>
        <w:jc w:val="both"/>
        <w:textAlignment w:val="baseline"/>
        <w:rPr>
          <w:rFonts w:ascii="Arial" w:hAnsi="Arial" w:cs="Arial"/>
          <w:sz w:val="21"/>
          <w:szCs w:val="21"/>
        </w:rPr>
      </w:pPr>
      <w:r>
        <w:rPr>
          <w:rFonts w:ascii="Arial" w:hAnsi="Arial" w:cs="Arial"/>
          <w:sz w:val="21"/>
          <w:szCs w:val="21"/>
        </w:rPr>
        <w:t xml:space="preserve">3.6.4 If rejected a second time, the time to resolve (rounded up to the full day) is added to the end of the System Consequence Annual Review Period for that respective Onshore TO and </w:t>
      </w:r>
      <w:r w:rsidR="008F0B19">
        <w:rPr>
          <w:rFonts w:ascii="Arial" w:hAnsi="Arial" w:cs="Arial"/>
          <w:sz w:val="21"/>
          <w:szCs w:val="21"/>
        </w:rPr>
        <w:t>The Company</w:t>
      </w:r>
      <w:r>
        <w:rPr>
          <w:rFonts w:ascii="Arial" w:hAnsi="Arial" w:cs="Arial"/>
          <w:sz w:val="21"/>
          <w:szCs w:val="21"/>
        </w:rPr>
        <w:t>.</w:t>
      </w:r>
    </w:p>
    <w:p w14:paraId="1144AA74" w14:textId="77777777" w:rsidR="00387383" w:rsidRDefault="00387383">
      <w:pPr>
        <w:kinsoku w:val="0"/>
        <w:overflowPunct w:val="0"/>
        <w:autoSpaceDE/>
        <w:autoSpaceDN/>
        <w:adjustRightInd/>
        <w:spacing w:before="108" w:line="243" w:lineRule="exact"/>
        <w:ind w:left="72"/>
        <w:jc w:val="both"/>
        <w:textAlignment w:val="baseline"/>
        <w:rPr>
          <w:rFonts w:ascii="Arial" w:hAnsi="Arial" w:cs="Arial"/>
          <w:spacing w:val="-3"/>
          <w:sz w:val="21"/>
          <w:szCs w:val="21"/>
        </w:rPr>
      </w:pPr>
      <w:r>
        <w:rPr>
          <w:rFonts w:ascii="Arial" w:hAnsi="Arial" w:cs="Arial"/>
          <w:spacing w:val="-3"/>
          <w:sz w:val="21"/>
          <w:szCs w:val="21"/>
        </w:rPr>
        <w:t>3.6.5 Disputes are dealt with in line with 3.2.1.</w:t>
      </w:r>
    </w:p>
    <w:p w14:paraId="124BEF72" w14:textId="4A9E0DC2" w:rsidR="00387383" w:rsidRDefault="00387383">
      <w:pPr>
        <w:kinsoku w:val="0"/>
        <w:overflowPunct w:val="0"/>
        <w:autoSpaceDE/>
        <w:autoSpaceDN/>
        <w:adjustRightInd/>
        <w:spacing w:before="496" w:line="275" w:lineRule="exact"/>
        <w:ind w:left="72"/>
        <w:jc w:val="both"/>
        <w:textAlignment w:val="baseline"/>
        <w:rPr>
          <w:rFonts w:ascii="Arial" w:hAnsi="Arial" w:cs="Arial"/>
          <w:b/>
          <w:bCs/>
          <w:i/>
          <w:iCs/>
          <w:sz w:val="24"/>
          <w:szCs w:val="24"/>
        </w:rPr>
      </w:pPr>
      <w:r>
        <w:rPr>
          <w:rFonts w:ascii="Arial" w:hAnsi="Arial" w:cs="Arial"/>
          <w:b/>
          <w:bCs/>
          <w:i/>
          <w:iCs/>
          <w:sz w:val="24"/>
          <w:szCs w:val="24"/>
        </w:rPr>
        <w:t xml:space="preserve">3.7 </w:t>
      </w:r>
      <w:r w:rsidR="008F0B19">
        <w:rPr>
          <w:rFonts w:ascii="Arial" w:hAnsi="Arial" w:cs="Arial"/>
          <w:b/>
          <w:bCs/>
          <w:i/>
          <w:iCs/>
          <w:sz w:val="24"/>
          <w:szCs w:val="24"/>
        </w:rPr>
        <w:t>The Company</w:t>
      </w:r>
      <w:r>
        <w:rPr>
          <w:rFonts w:ascii="Arial" w:hAnsi="Arial" w:cs="Arial"/>
          <w:b/>
          <w:bCs/>
          <w:i/>
          <w:iCs/>
          <w:sz w:val="24"/>
          <w:szCs w:val="24"/>
        </w:rPr>
        <w:t xml:space="preserve"> provision of data to Onshore TOs</w:t>
      </w:r>
    </w:p>
    <w:p w14:paraId="062DB0F3" w14:textId="2C829AFA" w:rsidR="00387383" w:rsidRDefault="00387383">
      <w:pPr>
        <w:kinsoku w:val="0"/>
        <w:overflowPunct w:val="0"/>
        <w:autoSpaceDE/>
        <w:autoSpaceDN/>
        <w:adjustRightInd/>
        <w:spacing w:before="126" w:line="240" w:lineRule="exact"/>
        <w:ind w:left="576" w:right="216" w:hanging="504"/>
        <w:jc w:val="both"/>
        <w:textAlignment w:val="baseline"/>
        <w:rPr>
          <w:rFonts w:ascii="Arial" w:hAnsi="Arial" w:cs="Arial"/>
          <w:sz w:val="21"/>
          <w:szCs w:val="21"/>
        </w:rPr>
      </w:pPr>
      <w:r>
        <w:rPr>
          <w:rFonts w:ascii="Arial" w:hAnsi="Arial" w:cs="Arial"/>
          <w:sz w:val="21"/>
          <w:szCs w:val="21"/>
        </w:rPr>
        <w:t xml:space="preserve">3.7.1 </w:t>
      </w:r>
      <w:r w:rsidR="008F0B19">
        <w:rPr>
          <w:rFonts w:ascii="Arial" w:hAnsi="Arial" w:cs="Arial"/>
          <w:sz w:val="21"/>
          <w:szCs w:val="21"/>
        </w:rPr>
        <w:t>The Company</w:t>
      </w:r>
      <w:r>
        <w:rPr>
          <w:rFonts w:ascii="Arial" w:hAnsi="Arial" w:cs="Arial"/>
          <w:sz w:val="21"/>
          <w:szCs w:val="21"/>
        </w:rPr>
        <w:t xml:space="preserve"> shall undertake data collection and analysis in accordance with the NARM Data Exchange Analysis Guidance.</w:t>
      </w:r>
    </w:p>
    <w:p w14:paraId="21EA0729" w14:textId="36EF1190" w:rsidR="00387383" w:rsidRDefault="00387383">
      <w:pPr>
        <w:kinsoku w:val="0"/>
        <w:overflowPunct w:val="0"/>
        <w:autoSpaceDE/>
        <w:autoSpaceDN/>
        <w:adjustRightInd/>
        <w:spacing w:before="103" w:line="233" w:lineRule="exact"/>
        <w:ind w:left="576" w:right="216" w:hanging="504"/>
        <w:jc w:val="both"/>
        <w:textAlignment w:val="baseline"/>
        <w:rPr>
          <w:rFonts w:ascii="Arial" w:hAnsi="Arial" w:cs="Arial"/>
          <w:sz w:val="21"/>
          <w:szCs w:val="21"/>
        </w:rPr>
      </w:pPr>
      <w:r>
        <w:rPr>
          <w:rFonts w:ascii="Arial" w:hAnsi="Arial" w:cs="Arial"/>
          <w:sz w:val="21"/>
          <w:szCs w:val="21"/>
        </w:rPr>
        <w:t xml:space="preserve">3.7.2 </w:t>
      </w:r>
      <w:r w:rsidR="008F0B19">
        <w:rPr>
          <w:rFonts w:ascii="Arial" w:hAnsi="Arial" w:cs="Arial"/>
          <w:sz w:val="21"/>
          <w:szCs w:val="21"/>
        </w:rPr>
        <w:t>The Company</w:t>
      </w:r>
      <w:r>
        <w:rPr>
          <w:rFonts w:ascii="Arial" w:hAnsi="Arial" w:cs="Arial"/>
          <w:sz w:val="21"/>
          <w:szCs w:val="21"/>
        </w:rPr>
        <w:t xml:space="preserve"> shall then provide all required data in the NARM Data Exchange Form (see guidance document) to the Onshore TOs on or before </w:t>
      </w:r>
      <w:r w:rsidR="008F0B19">
        <w:rPr>
          <w:rFonts w:ascii="Arial" w:hAnsi="Arial" w:cs="Arial"/>
          <w:sz w:val="21"/>
          <w:szCs w:val="21"/>
        </w:rPr>
        <w:t>The Company</w:t>
      </w:r>
      <w:r>
        <w:rPr>
          <w:rFonts w:ascii="Arial" w:hAnsi="Arial" w:cs="Arial"/>
          <w:sz w:val="21"/>
          <w:szCs w:val="21"/>
        </w:rPr>
        <w:t xml:space="preserve"> Data Provision Date (End of Week 15).</w:t>
      </w:r>
    </w:p>
    <w:p w14:paraId="2A21822B" w14:textId="6AA46BE7" w:rsidR="00387383" w:rsidRDefault="00387383">
      <w:pPr>
        <w:kinsoku w:val="0"/>
        <w:overflowPunct w:val="0"/>
        <w:autoSpaceDE/>
        <w:autoSpaceDN/>
        <w:adjustRightInd/>
        <w:spacing w:before="126" w:line="230" w:lineRule="exact"/>
        <w:ind w:left="576" w:right="216" w:hanging="504"/>
        <w:jc w:val="both"/>
        <w:textAlignment w:val="baseline"/>
        <w:rPr>
          <w:rFonts w:ascii="Arial" w:hAnsi="Arial" w:cs="Arial"/>
          <w:spacing w:val="-4"/>
          <w:sz w:val="21"/>
          <w:szCs w:val="21"/>
        </w:rPr>
      </w:pPr>
      <w:r>
        <w:rPr>
          <w:rFonts w:ascii="Arial" w:hAnsi="Arial" w:cs="Arial"/>
          <w:spacing w:val="-4"/>
          <w:sz w:val="21"/>
          <w:szCs w:val="21"/>
        </w:rPr>
        <w:t xml:space="preserve">3.7.3 The Onshore TOs will either confirm acceptance of </w:t>
      </w:r>
      <w:r w:rsidR="008F0B19">
        <w:rPr>
          <w:rFonts w:ascii="Arial" w:hAnsi="Arial" w:cs="Arial"/>
          <w:spacing w:val="-4"/>
          <w:sz w:val="21"/>
          <w:szCs w:val="21"/>
        </w:rPr>
        <w:t>The Company</w:t>
      </w:r>
      <w:r>
        <w:rPr>
          <w:rFonts w:ascii="Arial" w:hAnsi="Arial" w:cs="Arial"/>
          <w:spacing w:val="-4"/>
          <w:sz w:val="22"/>
          <w:szCs w:val="22"/>
        </w:rPr>
        <w:t>’</w:t>
      </w:r>
      <w:r>
        <w:rPr>
          <w:rFonts w:ascii="Arial" w:hAnsi="Arial" w:cs="Arial"/>
          <w:spacing w:val="-4"/>
          <w:sz w:val="21"/>
          <w:szCs w:val="21"/>
        </w:rPr>
        <w:t xml:space="preserve">s NARM Data Exchange Form submission or provide feedback or queries to </w:t>
      </w:r>
      <w:r w:rsidR="008F0B19">
        <w:rPr>
          <w:rFonts w:ascii="Arial" w:hAnsi="Arial" w:cs="Arial"/>
          <w:spacing w:val="-4"/>
          <w:sz w:val="21"/>
          <w:szCs w:val="21"/>
        </w:rPr>
        <w:t>The Company</w:t>
      </w:r>
      <w:r>
        <w:rPr>
          <w:rFonts w:ascii="Arial" w:hAnsi="Arial" w:cs="Arial"/>
          <w:spacing w:val="-4"/>
          <w:sz w:val="21"/>
          <w:szCs w:val="21"/>
        </w:rPr>
        <w:t xml:space="preserve"> within 5 Business Days of </w:t>
      </w:r>
      <w:r w:rsidR="008F0B19">
        <w:rPr>
          <w:rFonts w:ascii="Arial" w:hAnsi="Arial" w:cs="Arial"/>
          <w:spacing w:val="-4"/>
          <w:sz w:val="21"/>
          <w:szCs w:val="21"/>
        </w:rPr>
        <w:t>The Company</w:t>
      </w:r>
      <w:r>
        <w:rPr>
          <w:rFonts w:ascii="Arial" w:hAnsi="Arial" w:cs="Arial"/>
          <w:spacing w:val="-4"/>
          <w:sz w:val="21"/>
          <w:szCs w:val="21"/>
        </w:rPr>
        <w:t xml:space="preserve"> Data Provision Date (End of Week 15).</w:t>
      </w:r>
    </w:p>
    <w:p w14:paraId="628B7007" w14:textId="7CB884A9" w:rsidR="00387383" w:rsidRDefault="00387383">
      <w:pPr>
        <w:kinsoku w:val="0"/>
        <w:overflowPunct w:val="0"/>
        <w:autoSpaceDE/>
        <w:autoSpaceDN/>
        <w:adjustRightInd/>
        <w:spacing w:before="134" w:line="221" w:lineRule="exact"/>
        <w:ind w:left="576" w:right="216" w:hanging="504"/>
        <w:jc w:val="both"/>
        <w:textAlignment w:val="baseline"/>
        <w:rPr>
          <w:rFonts w:ascii="Arial" w:hAnsi="Arial" w:cs="Arial"/>
          <w:sz w:val="21"/>
          <w:szCs w:val="21"/>
        </w:rPr>
      </w:pPr>
      <w:r>
        <w:rPr>
          <w:rFonts w:ascii="Arial" w:hAnsi="Arial" w:cs="Arial"/>
          <w:sz w:val="21"/>
          <w:szCs w:val="21"/>
        </w:rPr>
        <w:t xml:space="preserve">3.7.4 If not initially accepted </w:t>
      </w:r>
      <w:r w:rsidR="008F0B19">
        <w:rPr>
          <w:rFonts w:ascii="Arial" w:hAnsi="Arial" w:cs="Arial"/>
          <w:sz w:val="21"/>
          <w:szCs w:val="21"/>
        </w:rPr>
        <w:t>The Company</w:t>
      </w:r>
      <w:r>
        <w:rPr>
          <w:rFonts w:ascii="Arial" w:hAnsi="Arial" w:cs="Arial"/>
          <w:sz w:val="21"/>
          <w:szCs w:val="21"/>
        </w:rPr>
        <w:t xml:space="preserve"> will submit an updated NARM Data Exchange Form within 15 Business Days after </w:t>
      </w:r>
      <w:r w:rsidR="008F0B19">
        <w:rPr>
          <w:rFonts w:ascii="Arial" w:hAnsi="Arial" w:cs="Arial"/>
          <w:sz w:val="21"/>
          <w:szCs w:val="21"/>
        </w:rPr>
        <w:t>The Company</w:t>
      </w:r>
      <w:r>
        <w:rPr>
          <w:rFonts w:ascii="Arial" w:hAnsi="Arial" w:cs="Arial"/>
          <w:sz w:val="21"/>
          <w:szCs w:val="21"/>
        </w:rPr>
        <w:t xml:space="preserve"> Provision Date (End of Week 18).</w:t>
      </w:r>
    </w:p>
    <w:p w14:paraId="1A55B687" w14:textId="4DC63444" w:rsidR="00387383" w:rsidRDefault="00387383">
      <w:pPr>
        <w:kinsoku w:val="0"/>
        <w:overflowPunct w:val="0"/>
        <w:autoSpaceDE/>
        <w:autoSpaceDN/>
        <w:adjustRightInd/>
        <w:spacing w:before="122" w:line="233" w:lineRule="exact"/>
        <w:ind w:left="576" w:right="216" w:hanging="504"/>
        <w:jc w:val="both"/>
        <w:textAlignment w:val="baseline"/>
        <w:rPr>
          <w:rFonts w:ascii="Arial" w:hAnsi="Arial" w:cs="Arial"/>
          <w:sz w:val="21"/>
          <w:szCs w:val="21"/>
        </w:rPr>
      </w:pPr>
      <w:r>
        <w:rPr>
          <w:rFonts w:ascii="Arial" w:hAnsi="Arial" w:cs="Arial"/>
          <w:sz w:val="21"/>
          <w:szCs w:val="21"/>
        </w:rPr>
        <w:t xml:space="preserve">3.7.5 If rejected a second time, the time to resolve (rounded up to the full day) is added to the end of the System Consequence Annual Review Period for that respective Onshore TO and </w:t>
      </w:r>
      <w:r w:rsidR="008F0B19">
        <w:rPr>
          <w:rFonts w:ascii="Arial" w:hAnsi="Arial" w:cs="Arial"/>
          <w:sz w:val="21"/>
          <w:szCs w:val="21"/>
        </w:rPr>
        <w:t>The Company</w:t>
      </w:r>
      <w:r>
        <w:rPr>
          <w:rFonts w:ascii="Arial" w:hAnsi="Arial" w:cs="Arial"/>
          <w:sz w:val="21"/>
          <w:szCs w:val="21"/>
        </w:rPr>
        <w:t>.</w:t>
      </w:r>
    </w:p>
    <w:p w14:paraId="654827CA" w14:textId="77777777" w:rsidR="00387383" w:rsidRDefault="00387383">
      <w:pPr>
        <w:kinsoku w:val="0"/>
        <w:overflowPunct w:val="0"/>
        <w:autoSpaceDE/>
        <w:autoSpaceDN/>
        <w:adjustRightInd/>
        <w:spacing w:before="93" w:line="243" w:lineRule="exact"/>
        <w:ind w:left="72"/>
        <w:jc w:val="both"/>
        <w:textAlignment w:val="baseline"/>
        <w:rPr>
          <w:rFonts w:ascii="Arial" w:hAnsi="Arial" w:cs="Arial"/>
          <w:spacing w:val="-3"/>
          <w:sz w:val="21"/>
          <w:szCs w:val="21"/>
        </w:rPr>
      </w:pPr>
      <w:r>
        <w:rPr>
          <w:rFonts w:ascii="Arial" w:hAnsi="Arial" w:cs="Arial"/>
          <w:spacing w:val="-3"/>
          <w:sz w:val="21"/>
          <w:szCs w:val="21"/>
        </w:rPr>
        <w:t>3.7.6 Disputes are dealt with in line with 3.2.1.</w:t>
      </w:r>
    </w:p>
    <w:p w14:paraId="1C2B6CEB" w14:textId="77777777" w:rsidR="00387383" w:rsidRDefault="00387383">
      <w:pPr>
        <w:kinsoku w:val="0"/>
        <w:overflowPunct w:val="0"/>
        <w:autoSpaceDE/>
        <w:autoSpaceDN/>
        <w:adjustRightInd/>
        <w:spacing w:before="121" w:line="243" w:lineRule="exact"/>
        <w:ind w:left="72"/>
        <w:jc w:val="both"/>
        <w:textAlignment w:val="baseline"/>
        <w:rPr>
          <w:rFonts w:ascii="Arial" w:hAnsi="Arial" w:cs="Arial"/>
          <w:spacing w:val="-4"/>
          <w:sz w:val="21"/>
          <w:szCs w:val="21"/>
        </w:rPr>
      </w:pPr>
      <w:r>
        <w:rPr>
          <w:rFonts w:ascii="Arial" w:hAnsi="Arial" w:cs="Arial"/>
          <w:spacing w:val="-4"/>
          <w:sz w:val="21"/>
          <w:szCs w:val="21"/>
        </w:rPr>
        <w:t>3.7.7 This concludes the System Consequence Annual Review.</w:t>
      </w:r>
    </w:p>
    <w:p w14:paraId="48FE2280" w14:textId="77777777" w:rsidR="00387383" w:rsidRDefault="00387383">
      <w:pPr>
        <w:widowControl/>
        <w:rPr>
          <w:sz w:val="24"/>
          <w:szCs w:val="24"/>
        </w:rPr>
        <w:sectPr w:rsidR="00387383">
          <w:pgSz w:w="11904" w:h="16834"/>
          <w:pgMar w:top="760" w:right="1591" w:bottom="834" w:left="1673" w:header="720" w:footer="720" w:gutter="0"/>
          <w:cols w:space="720"/>
          <w:noEndnote/>
        </w:sectPr>
      </w:pPr>
    </w:p>
    <w:p w14:paraId="587E6C01" w14:textId="1438491A" w:rsidR="00387383" w:rsidRDefault="00B24839">
      <w:pPr>
        <w:kinsoku w:val="0"/>
        <w:overflowPunct w:val="0"/>
        <w:autoSpaceDE/>
        <w:autoSpaceDN/>
        <w:adjustRightInd/>
        <w:spacing w:line="274" w:lineRule="exact"/>
        <w:ind w:left="144" w:right="864"/>
        <w:textAlignment w:val="baseline"/>
        <w:rPr>
          <w:rFonts w:ascii="Arial" w:hAnsi="Arial" w:cs="Arial"/>
          <w:sz w:val="21"/>
          <w:szCs w:val="21"/>
        </w:rPr>
      </w:pPr>
      <w:r>
        <w:rPr>
          <w:noProof/>
        </w:rPr>
        <mc:AlternateContent>
          <mc:Choice Requires="wps">
            <w:drawing>
              <wp:anchor distT="0" distB="0" distL="0" distR="0" simplePos="0" relativeHeight="251658246" behindDoc="0" locked="0" layoutInCell="0" allowOverlap="1" wp14:anchorId="56ED43B4" wp14:editId="538D6036">
                <wp:simplePos x="0" y="0"/>
                <wp:positionH relativeFrom="page">
                  <wp:posOffset>4992370</wp:posOffset>
                </wp:positionH>
                <wp:positionV relativeFrom="page">
                  <wp:posOffset>6777990</wp:posOffset>
                </wp:positionV>
                <wp:extent cx="707390" cy="207010"/>
                <wp:effectExtent l="0" t="0" r="0" b="0"/>
                <wp:wrapSquare wrapText="bothSides"/>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070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4EF1C9" w14:textId="77777777" w:rsidR="00387383" w:rsidRDefault="00387383">
                            <w:pPr>
                              <w:kinsoku w:val="0"/>
                              <w:overflowPunct w:val="0"/>
                              <w:autoSpaceDE/>
                              <w:autoSpaceDN/>
                              <w:adjustRightInd/>
                              <w:spacing w:before="2" w:after="35"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7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ED43B4" id="Text Box 8" o:spid="_x0000_s1032" type="#_x0000_t202" style="position:absolute;left:0;text-align:left;margin-left:393.1pt;margin-top:533.7pt;width:55.7pt;height:16.3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" o:allowincell="f" stroked="f">
                <v:fill opacity="0"/>
                <v:textbox inset="0,0,0,0">
                  <w:txbxContent>
                    <w:p w14:paraId="774EF1C9" w14:textId="77777777" w:rsidR="00387383" w:rsidRDefault="00387383">
                      <w:pPr>
                        <w:kinsoku w:val="0"/>
                        <w:overflowPunct w:val="0"/>
                        <w:autoSpaceDE/>
                        <w:autoSpaceDN/>
                        <w:adjustRightInd/>
                        <w:spacing w:before="2" w:after="35"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7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z w:val="21"/>
          <w:szCs w:val="21"/>
        </w:rPr>
        <w:t xml:space="preserve">STCP21-2 Network Asset Risk Metric (NARM) Data Exchange </w:t>
      </w:r>
      <w:r w:rsidR="00F117A5" w:rsidRPr="00261C72">
        <w:rPr>
          <w:rFonts w:ascii="Arial" w:hAnsi="Arial" w:cs="Arial"/>
          <w:sz w:val="21"/>
          <w:szCs w:val="21"/>
        </w:rPr>
        <w:t xml:space="preserve">Issue 002 </w:t>
      </w:r>
      <w:r w:rsidR="00F117A5" w:rsidRPr="00261C72">
        <w:rPr>
          <w:rFonts w:ascii="Arial" w:hAnsi="Arial" w:cs="Arial"/>
          <w:sz w:val="24"/>
          <w:szCs w:val="24"/>
        </w:rPr>
        <w:t>–</w:t>
      </w:r>
      <w:r w:rsidR="00F117A5">
        <w:rPr>
          <w:rFonts w:ascii="Arial" w:hAnsi="Arial" w:cs="Arial"/>
          <w:sz w:val="22"/>
          <w:szCs w:val="22"/>
        </w:rPr>
        <w:t>25</w:t>
      </w:r>
      <w:r w:rsidR="00F117A5" w:rsidRPr="00261C72">
        <w:rPr>
          <w:rFonts w:ascii="Arial" w:hAnsi="Arial" w:cs="Arial"/>
          <w:sz w:val="21"/>
          <w:szCs w:val="21"/>
        </w:rPr>
        <w:t>/04/2023</w:t>
      </w:r>
    </w:p>
    <w:p w14:paraId="05024499" w14:textId="77777777" w:rsidR="00387383" w:rsidRDefault="00387383">
      <w:pPr>
        <w:kinsoku w:val="0"/>
        <w:overflowPunct w:val="0"/>
        <w:autoSpaceDE/>
        <w:autoSpaceDN/>
        <w:adjustRightInd/>
        <w:spacing w:before="271" w:line="330" w:lineRule="exact"/>
        <w:textAlignment w:val="baseline"/>
        <w:rPr>
          <w:rFonts w:ascii="Arial" w:hAnsi="Arial" w:cs="Arial"/>
          <w:b/>
          <w:bCs/>
          <w:i/>
          <w:iCs/>
          <w:spacing w:val="-3"/>
          <w:sz w:val="29"/>
          <w:szCs w:val="29"/>
        </w:rPr>
      </w:pPr>
      <w:r>
        <w:rPr>
          <w:rFonts w:ascii="Arial" w:hAnsi="Arial" w:cs="Arial"/>
          <w:b/>
          <w:bCs/>
          <w:i/>
          <w:iCs/>
          <w:spacing w:val="-3"/>
          <w:sz w:val="29"/>
          <w:szCs w:val="29"/>
        </w:rPr>
        <w:t>Appendix A: Abbreviations &amp; Definitions</w:t>
      </w:r>
    </w:p>
    <w:p w14:paraId="430E5A14" w14:textId="77777777" w:rsidR="00387383" w:rsidRDefault="00387383">
      <w:pPr>
        <w:kinsoku w:val="0"/>
        <w:overflowPunct w:val="0"/>
        <w:autoSpaceDE/>
        <w:autoSpaceDN/>
        <w:adjustRightInd/>
        <w:spacing w:before="227" w:line="274" w:lineRule="exact"/>
        <w:textAlignment w:val="baseline"/>
        <w:rPr>
          <w:rFonts w:ascii="Arial" w:hAnsi="Arial" w:cs="Arial"/>
          <w:b/>
          <w:bCs/>
          <w:i/>
          <w:iCs/>
          <w:spacing w:val="-1"/>
          <w:sz w:val="24"/>
          <w:szCs w:val="24"/>
        </w:rPr>
      </w:pPr>
      <w:r>
        <w:rPr>
          <w:rFonts w:ascii="Arial" w:hAnsi="Arial" w:cs="Arial"/>
          <w:b/>
          <w:bCs/>
          <w:i/>
          <w:iCs/>
          <w:spacing w:val="-1"/>
          <w:sz w:val="24"/>
          <w:szCs w:val="24"/>
        </w:rPr>
        <w:t>Abbreviations</w:t>
      </w:r>
    </w:p>
    <w:p w14:paraId="2E801F54" w14:textId="77777777" w:rsidR="00387383" w:rsidRDefault="00387383">
      <w:pPr>
        <w:tabs>
          <w:tab w:val="left" w:pos="2232"/>
        </w:tabs>
        <w:kinsoku w:val="0"/>
        <w:overflowPunct w:val="0"/>
        <w:autoSpaceDE/>
        <w:autoSpaceDN/>
        <w:adjustRightInd/>
        <w:spacing w:before="114" w:line="241" w:lineRule="exact"/>
        <w:textAlignment w:val="baseline"/>
        <w:rPr>
          <w:rFonts w:ascii="Arial" w:hAnsi="Arial" w:cs="Arial"/>
          <w:spacing w:val="-1"/>
          <w:sz w:val="21"/>
          <w:szCs w:val="21"/>
        </w:rPr>
      </w:pPr>
      <w:r>
        <w:rPr>
          <w:rFonts w:ascii="Arial" w:hAnsi="Arial" w:cs="Arial"/>
          <w:spacing w:val="-1"/>
          <w:sz w:val="21"/>
          <w:szCs w:val="21"/>
        </w:rPr>
        <w:t>NARM</w:t>
      </w:r>
      <w:r>
        <w:rPr>
          <w:rFonts w:ascii="Arial" w:hAnsi="Arial" w:cs="Arial"/>
          <w:spacing w:val="-1"/>
          <w:sz w:val="21"/>
          <w:szCs w:val="21"/>
        </w:rPr>
        <w:tab/>
        <w:t>Network Asset Risk Metric</w:t>
      </w:r>
    </w:p>
    <w:p w14:paraId="043E9A7C" w14:textId="77777777" w:rsidR="00387383" w:rsidRDefault="00387383">
      <w:pPr>
        <w:tabs>
          <w:tab w:val="left" w:pos="2232"/>
        </w:tabs>
        <w:kinsoku w:val="0"/>
        <w:overflowPunct w:val="0"/>
        <w:autoSpaceDE/>
        <w:autoSpaceDN/>
        <w:adjustRightInd/>
        <w:spacing w:before="110" w:line="241" w:lineRule="exact"/>
        <w:textAlignment w:val="baseline"/>
        <w:rPr>
          <w:rFonts w:ascii="Arial" w:hAnsi="Arial" w:cs="Arial"/>
          <w:spacing w:val="-2"/>
          <w:sz w:val="21"/>
          <w:szCs w:val="21"/>
        </w:rPr>
      </w:pPr>
      <w:r>
        <w:rPr>
          <w:rFonts w:ascii="Arial" w:hAnsi="Arial" w:cs="Arial"/>
          <w:spacing w:val="-2"/>
          <w:sz w:val="21"/>
          <w:szCs w:val="21"/>
        </w:rPr>
        <w:t>NGET</w:t>
      </w:r>
      <w:r>
        <w:rPr>
          <w:rFonts w:ascii="Arial" w:hAnsi="Arial" w:cs="Arial"/>
          <w:spacing w:val="-2"/>
          <w:sz w:val="21"/>
          <w:szCs w:val="21"/>
        </w:rPr>
        <w:tab/>
        <w:t>National Grid Electricity Transmission plc</w:t>
      </w:r>
    </w:p>
    <w:p w14:paraId="70B926AA" w14:textId="77777777" w:rsidR="00387383" w:rsidRDefault="00387383">
      <w:pPr>
        <w:tabs>
          <w:tab w:val="left" w:pos="2232"/>
        </w:tabs>
        <w:kinsoku w:val="0"/>
        <w:overflowPunct w:val="0"/>
        <w:autoSpaceDE/>
        <w:autoSpaceDN/>
        <w:adjustRightInd/>
        <w:spacing w:before="114" w:line="241" w:lineRule="exact"/>
        <w:textAlignment w:val="baseline"/>
        <w:rPr>
          <w:rFonts w:ascii="Arial" w:hAnsi="Arial" w:cs="Arial"/>
          <w:spacing w:val="-1"/>
          <w:sz w:val="21"/>
          <w:szCs w:val="21"/>
        </w:rPr>
      </w:pPr>
      <w:r>
        <w:rPr>
          <w:rFonts w:ascii="Arial" w:hAnsi="Arial" w:cs="Arial"/>
          <w:spacing w:val="-1"/>
          <w:sz w:val="21"/>
          <w:szCs w:val="21"/>
        </w:rPr>
        <w:t>SHE Transmission</w:t>
      </w:r>
      <w:r>
        <w:rPr>
          <w:rFonts w:ascii="Arial" w:hAnsi="Arial" w:cs="Arial"/>
          <w:spacing w:val="-1"/>
          <w:sz w:val="21"/>
          <w:szCs w:val="21"/>
        </w:rPr>
        <w:tab/>
        <w:t>Scottish Hydro Electric Transmission plc</w:t>
      </w:r>
    </w:p>
    <w:p w14:paraId="0A0D3AA0" w14:textId="77777777" w:rsidR="00387383" w:rsidRDefault="00387383">
      <w:pPr>
        <w:tabs>
          <w:tab w:val="left" w:pos="2232"/>
        </w:tabs>
        <w:kinsoku w:val="0"/>
        <w:overflowPunct w:val="0"/>
        <w:autoSpaceDE/>
        <w:autoSpaceDN/>
        <w:adjustRightInd/>
        <w:spacing w:before="109" w:line="241" w:lineRule="exact"/>
        <w:textAlignment w:val="baseline"/>
        <w:rPr>
          <w:rFonts w:ascii="Arial" w:hAnsi="Arial" w:cs="Arial"/>
          <w:spacing w:val="-1"/>
          <w:sz w:val="21"/>
          <w:szCs w:val="21"/>
        </w:rPr>
      </w:pPr>
      <w:r>
        <w:rPr>
          <w:rFonts w:ascii="Arial" w:hAnsi="Arial" w:cs="Arial"/>
          <w:spacing w:val="-1"/>
          <w:sz w:val="21"/>
          <w:szCs w:val="21"/>
        </w:rPr>
        <w:t>SPT</w:t>
      </w:r>
      <w:r>
        <w:rPr>
          <w:rFonts w:ascii="Arial" w:hAnsi="Arial" w:cs="Arial"/>
          <w:spacing w:val="-1"/>
          <w:sz w:val="21"/>
          <w:szCs w:val="21"/>
        </w:rPr>
        <w:tab/>
        <w:t>SP Transmission plc</w:t>
      </w:r>
    </w:p>
    <w:p w14:paraId="388ED122" w14:textId="77777777" w:rsidR="00387383" w:rsidRDefault="00387383">
      <w:pPr>
        <w:tabs>
          <w:tab w:val="left" w:pos="2232"/>
        </w:tabs>
        <w:kinsoku w:val="0"/>
        <w:overflowPunct w:val="0"/>
        <w:autoSpaceDE/>
        <w:autoSpaceDN/>
        <w:adjustRightInd/>
        <w:spacing w:before="90" w:line="265" w:lineRule="exact"/>
        <w:textAlignment w:val="baseline"/>
        <w:rPr>
          <w:rFonts w:ascii="Arial" w:hAnsi="Arial" w:cs="Arial"/>
          <w:spacing w:val="-5"/>
          <w:sz w:val="21"/>
          <w:szCs w:val="21"/>
        </w:rPr>
      </w:pPr>
      <w:r>
        <w:rPr>
          <w:rFonts w:ascii="Arial" w:hAnsi="Arial" w:cs="Arial"/>
          <w:spacing w:val="-5"/>
          <w:sz w:val="21"/>
          <w:szCs w:val="21"/>
        </w:rPr>
        <w:t>STC</w:t>
      </w:r>
      <w:r>
        <w:rPr>
          <w:rFonts w:ascii="Arial" w:hAnsi="Arial" w:cs="Arial"/>
          <w:spacing w:val="-5"/>
          <w:sz w:val="21"/>
          <w:szCs w:val="21"/>
        </w:rPr>
        <w:tab/>
        <w:t xml:space="preserve">System Operator </w:t>
      </w:r>
      <w:r>
        <w:rPr>
          <w:rFonts w:ascii="Arial" w:hAnsi="Arial" w:cs="Arial"/>
          <w:spacing w:val="-5"/>
          <w:sz w:val="24"/>
          <w:szCs w:val="24"/>
        </w:rPr>
        <w:t xml:space="preserve">– </w:t>
      </w:r>
      <w:r>
        <w:rPr>
          <w:rFonts w:ascii="Arial" w:hAnsi="Arial" w:cs="Arial"/>
          <w:spacing w:val="-5"/>
          <w:sz w:val="21"/>
          <w:szCs w:val="21"/>
        </w:rPr>
        <w:t>Transmission Owner Code</w:t>
      </w:r>
    </w:p>
    <w:p w14:paraId="59F9EA5B" w14:textId="77777777" w:rsidR="00387383" w:rsidRDefault="00387383">
      <w:pPr>
        <w:tabs>
          <w:tab w:val="left" w:pos="2232"/>
        </w:tabs>
        <w:kinsoku w:val="0"/>
        <w:overflowPunct w:val="0"/>
        <w:autoSpaceDE/>
        <w:autoSpaceDN/>
        <w:adjustRightInd/>
        <w:spacing w:before="95" w:line="241" w:lineRule="exact"/>
        <w:textAlignment w:val="baseline"/>
        <w:rPr>
          <w:rFonts w:ascii="Arial" w:hAnsi="Arial" w:cs="Arial"/>
          <w:spacing w:val="-1"/>
          <w:sz w:val="21"/>
          <w:szCs w:val="21"/>
        </w:rPr>
      </w:pPr>
      <w:r>
        <w:rPr>
          <w:rFonts w:ascii="Arial" w:hAnsi="Arial" w:cs="Arial"/>
          <w:spacing w:val="-1"/>
          <w:sz w:val="21"/>
          <w:szCs w:val="21"/>
        </w:rPr>
        <w:t>TO</w:t>
      </w:r>
      <w:r>
        <w:rPr>
          <w:rFonts w:ascii="Arial" w:hAnsi="Arial" w:cs="Arial"/>
          <w:spacing w:val="-1"/>
          <w:sz w:val="21"/>
          <w:szCs w:val="21"/>
        </w:rPr>
        <w:tab/>
        <w:t>Transmission Owner</w:t>
      </w:r>
    </w:p>
    <w:p w14:paraId="63A07934" w14:textId="77777777" w:rsidR="00387383" w:rsidRDefault="00387383">
      <w:pPr>
        <w:kinsoku w:val="0"/>
        <w:overflowPunct w:val="0"/>
        <w:autoSpaceDE/>
        <w:autoSpaceDN/>
        <w:adjustRightInd/>
        <w:spacing w:before="479" w:line="274" w:lineRule="exact"/>
        <w:textAlignment w:val="baseline"/>
        <w:rPr>
          <w:rFonts w:ascii="Arial" w:hAnsi="Arial" w:cs="Arial"/>
          <w:b/>
          <w:bCs/>
          <w:i/>
          <w:iCs/>
          <w:spacing w:val="-1"/>
          <w:sz w:val="24"/>
          <w:szCs w:val="24"/>
        </w:rPr>
      </w:pPr>
      <w:r>
        <w:rPr>
          <w:rFonts w:ascii="Arial" w:hAnsi="Arial" w:cs="Arial"/>
          <w:b/>
          <w:bCs/>
          <w:i/>
          <w:iCs/>
          <w:spacing w:val="-1"/>
          <w:sz w:val="24"/>
          <w:szCs w:val="24"/>
        </w:rPr>
        <w:t>Definitions</w:t>
      </w:r>
    </w:p>
    <w:p w14:paraId="1E56990F" w14:textId="77777777" w:rsidR="00387383" w:rsidRDefault="00387383">
      <w:pPr>
        <w:kinsoku w:val="0"/>
        <w:overflowPunct w:val="0"/>
        <w:autoSpaceDE/>
        <w:autoSpaceDN/>
        <w:adjustRightInd/>
        <w:spacing w:before="446" w:line="238" w:lineRule="exact"/>
        <w:textAlignment w:val="baseline"/>
        <w:rPr>
          <w:rFonts w:ascii="Arial" w:hAnsi="Arial" w:cs="Arial"/>
          <w:b/>
          <w:bCs/>
          <w:spacing w:val="-3"/>
          <w:sz w:val="21"/>
          <w:szCs w:val="21"/>
        </w:rPr>
      </w:pPr>
      <w:r>
        <w:rPr>
          <w:rFonts w:ascii="Arial" w:hAnsi="Arial" w:cs="Arial"/>
          <w:b/>
          <w:bCs/>
          <w:spacing w:val="-3"/>
          <w:sz w:val="21"/>
          <w:szCs w:val="21"/>
        </w:rPr>
        <w:t>STC definitions used:</w:t>
      </w:r>
    </w:p>
    <w:p w14:paraId="7B3A8DC4" w14:textId="77777777" w:rsidR="00387383" w:rsidRDefault="00387383">
      <w:pPr>
        <w:kinsoku w:val="0"/>
        <w:overflowPunct w:val="0"/>
        <w:autoSpaceDE/>
        <w:autoSpaceDN/>
        <w:adjustRightInd/>
        <w:spacing w:before="113" w:line="241" w:lineRule="exact"/>
        <w:textAlignment w:val="baseline"/>
        <w:rPr>
          <w:rFonts w:ascii="Arial" w:hAnsi="Arial" w:cs="Arial"/>
          <w:spacing w:val="-2"/>
          <w:sz w:val="21"/>
          <w:szCs w:val="21"/>
        </w:rPr>
      </w:pPr>
      <w:r>
        <w:rPr>
          <w:rFonts w:ascii="Arial" w:hAnsi="Arial" w:cs="Arial"/>
          <w:spacing w:val="-2"/>
          <w:sz w:val="21"/>
          <w:szCs w:val="21"/>
        </w:rPr>
        <w:t>Business Days</w:t>
      </w:r>
    </w:p>
    <w:p w14:paraId="105D96AF" w14:textId="77777777" w:rsidR="00387383" w:rsidRDefault="00387383">
      <w:pPr>
        <w:kinsoku w:val="0"/>
        <w:overflowPunct w:val="0"/>
        <w:autoSpaceDE/>
        <w:autoSpaceDN/>
        <w:adjustRightInd/>
        <w:spacing w:before="114" w:line="241" w:lineRule="exact"/>
        <w:textAlignment w:val="baseline"/>
        <w:rPr>
          <w:rFonts w:ascii="Arial" w:hAnsi="Arial" w:cs="Arial"/>
          <w:spacing w:val="-1"/>
          <w:sz w:val="21"/>
          <w:szCs w:val="21"/>
        </w:rPr>
      </w:pPr>
      <w:r>
        <w:rPr>
          <w:rFonts w:ascii="Arial" w:hAnsi="Arial" w:cs="Arial"/>
          <w:spacing w:val="-1"/>
          <w:sz w:val="21"/>
          <w:szCs w:val="21"/>
        </w:rPr>
        <w:t>The Authority</w:t>
      </w:r>
    </w:p>
    <w:p w14:paraId="6DFD70E6" w14:textId="0AB15DFD" w:rsidR="00D90226" w:rsidRDefault="00D90226">
      <w:pPr>
        <w:kinsoku w:val="0"/>
        <w:overflowPunct w:val="0"/>
        <w:autoSpaceDE/>
        <w:autoSpaceDN/>
        <w:adjustRightInd/>
        <w:spacing w:line="347" w:lineRule="exact"/>
        <w:ind w:right="3744"/>
        <w:textAlignment w:val="baseline"/>
        <w:rPr>
          <w:rFonts w:ascii="Arial" w:hAnsi="Arial" w:cs="Arial"/>
          <w:spacing w:val="-3"/>
          <w:sz w:val="21"/>
          <w:szCs w:val="21"/>
        </w:rPr>
      </w:pPr>
      <w:r>
        <w:rPr>
          <w:rFonts w:ascii="Arial" w:hAnsi="Arial" w:cs="Arial"/>
          <w:spacing w:val="-3"/>
          <w:sz w:val="21"/>
          <w:szCs w:val="21"/>
        </w:rPr>
        <w:t>The Company</w:t>
      </w:r>
    </w:p>
    <w:p w14:paraId="049BB844" w14:textId="3A55F13F" w:rsidR="00D90226" w:rsidRDefault="00387383">
      <w:pPr>
        <w:kinsoku w:val="0"/>
        <w:overflowPunct w:val="0"/>
        <w:autoSpaceDE/>
        <w:autoSpaceDN/>
        <w:adjustRightInd/>
        <w:spacing w:line="347" w:lineRule="exact"/>
        <w:ind w:right="3744"/>
        <w:textAlignment w:val="baseline"/>
        <w:rPr>
          <w:rFonts w:ascii="Arial" w:hAnsi="Arial" w:cs="Arial"/>
          <w:spacing w:val="-3"/>
          <w:sz w:val="21"/>
          <w:szCs w:val="21"/>
        </w:rPr>
      </w:pPr>
      <w:r>
        <w:rPr>
          <w:rFonts w:ascii="Arial" w:hAnsi="Arial" w:cs="Arial"/>
          <w:spacing w:val="-3"/>
          <w:sz w:val="21"/>
          <w:szCs w:val="21"/>
        </w:rPr>
        <w:t xml:space="preserve">Offshore Transmission Owner Onshore Transmission Owner </w:t>
      </w:r>
    </w:p>
    <w:p w14:paraId="1E1A7B0C" w14:textId="77777777" w:rsidR="00387383" w:rsidRDefault="00387383">
      <w:pPr>
        <w:widowControl/>
        <w:rPr>
          <w:sz w:val="24"/>
          <w:szCs w:val="24"/>
        </w:rPr>
        <w:sectPr w:rsidR="00387383">
          <w:pgSz w:w="16834" w:h="11904" w:orient="landscape"/>
          <w:pgMar w:top="760" w:right="9639" w:bottom="508" w:left="715" w:header="720" w:footer="720" w:gutter="0"/>
          <w:cols w:space="720"/>
          <w:noEndnote/>
        </w:sectPr>
      </w:pPr>
    </w:p>
    <w:p w14:paraId="78EF411D" w14:textId="2D04D7A7" w:rsidR="00387383" w:rsidRDefault="00B24839">
      <w:pPr>
        <w:kinsoku w:val="0"/>
        <w:overflowPunct w:val="0"/>
        <w:autoSpaceDE/>
        <w:autoSpaceDN/>
        <w:adjustRightInd/>
        <w:spacing w:line="266" w:lineRule="exact"/>
        <w:ind w:left="144" w:right="9864"/>
        <w:textAlignment w:val="baseline"/>
        <w:rPr>
          <w:rFonts w:ascii="Arial" w:hAnsi="Arial" w:cs="Arial"/>
          <w:sz w:val="21"/>
          <w:szCs w:val="21"/>
        </w:rPr>
      </w:pPr>
      <w:r>
        <w:rPr>
          <w:noProof/>
        </w:rPr>
        <mc:AlternateContent>
          <mc:Choice Requires="wps">
            <w:drawing>
              <wp:anchor distT="0" distB="0" distL="0" distR="0" simplePos="0" relativeHeight="251658247" behindDoc="0" locked="0" layoutInCell="0" allowOverlap="1" wp14:anchorId="674B34A5" wp14:editId="5A2A5329">
                <wp:simplePos x="0" y="0"/>
                <wp:positionH relativeFrom="page">
                  <wp:posOffset>4992370</wp:posOffset>
                </wp:positionH>
                <wp:positionV relativeFrom="page">
                  <wp:posOffset>6777990</wp:posOffset>
                </wp:positionV>
                <wp:extent cx="707390" cy="203200"/>
                <wp:effectExtent l="0" t="0" r="0" b="0"/>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032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50932" w14:textId="77777777" w:rsidR="00387383" w:rsidRDefault="00387383">
                            <w:pPr>
                              <w:kinsoku w:val="0"/>
                              <w:overflowPunct w:val="0"/>
                              <w:autoSpaceDE/>
                              <w:autoSpaceDN/>
                              <w:adjustRightInd/>
                              <w:spacing w:before="2" w:after="35"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8 </w:t>
                            </w:r>
                            <w:r>
                              <w:rPr>
                                <w:rFonts w:ascii="Arial" w:hAnsi="Arial" w:cs="Arial"/>
                                <w:spacing w:val="-13"/>
                                <w:sz w:val="22"/>
                                <w:szCs w:val="22"/>
                              </w:rPr>
                              <w:t>of 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B34A5" id="Text Box 9" o:spid="_x0000_s1033" type="#_x0000_t202" style="position:absolute;left:0;text-align:left;margin-left:393.1pt;margin-top:533.7pt;width:55.7pt;height:16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" o:allowincell="f" stroked="f">
                <v:fill opacity="0"/>
                <v:textbox inset="0,0,0,0">
                  <w:txbxContent>
                    <w:p w14:paraId="25950932" w14:textId="77777777" w:rsidR="00387383" w:rsidRDefault="00387383">
                      <w:pPr>
                        <w:kinsoku w:val="0"/>
                        <w:overflowPunct w:val="0"/>
                        <w:autoSpaceDE/>
                        <w:autoSpaceDN/>
                        <w:adjustRightInd/>
                        <w:spacing w:before="2" w:after="35" w:line="276" w:lineRule="exact"/>
                        <w:textAlignment w:val="baseline"/>
                        <w:rPr>
                          <w:rFonts w:ascii="Arial" w:hAnsi="Arial" w:cs="Arial"/>
                          <w:spacing w:val="-13"/>
                          <w:sz w:val="22"/>
                          <w:szCs w:val="22"/>
                        </w:rPr>
                      </w:pPr>
                      <w:r>
                        <w:rPr>
                          <w:rFonts w:ascii="Arial" w:hAnsi="Arial" w:cs="Arial"/>
                          <w:spacing w:val="-13"/>
                          <w:sz w:val="22"/>
                          <w:szCs w:val="22"/>
                        </w:rPr>
                        <w:t xml:space="preserve">Page </w:t>
                      </w:r>
                      <w:r>
                        <w:rPr>
                          <w:rFonts w:ascii="Arial" w:hAnsi="Arial" w:cs="Arial"/>
                          <w:spacing w:val="-13"/>
                          <w:sz w:val="24"/>
                          <w:szCs w:val="24"/>
                        </w:rPr>
                        <w:t xml:space="preserve">8 </w:t>
                      </w:r>
                      <w:r>
                        <w:rPr>
                          <w:rFonts w:ascii="Arial" w:hAnsi="Arial" w:cs="Arial"/>
                          <w:spacing w:val="-13"/>
                          <w:sz w:val="22"/>
                          <w:szCs w:val="22"/>
                        </w:rPr>
                        <w:t>of 8</w:t>
                      </w:r>
                    </w:p>
                  </w:txbxContent>
                </v:textbox>
                <w10:wrap type="square" anchorx="page" anchory="page"/>
              </v:shape>
            </w:pict>
          </mc:Fallback>
        </mc:AlternateContent>
      </w:r>
      <w:r w:rsidR="00387383">
        <w:rPr>
          <w:rFonts w:ascii="Arial" w:hAnsi="Arial" w:cs="Arial"/>
          <w:sz w:val="21"/>
          <w:szCs w:val="21"/>
        </w:rPr>
        <w:t xml:space="preserve">STCP21-2 Network Asset Risk Metric (NARM) Data Exchange </w:t>
      </w:r>
      <w:r w:rsidR="00F117A5" w:rsidRPr="00261C72">
        <w:rPr>
          <w:rFonts w:ascii="Arial" w:hAnsi="Arial" w:cs="Arial"/>
          <w:sz w:val="21"/>
          <w:szCs w:val="21"/>
        </w:rPr>
        <w:t xml:space="preserve">Issue 002 </w:t>
      </w:r>
      <w:r w:rsidR="00F117A5" w:rsidRPr="00261C72">
        <w:rPr>
          <w:rFonts w:ascii="Arial" w:hAnsi="Arial" w:cs="Arial"/>
          <w:sz w:val="24"/>
          <w:szCs w:val="24"/>
        </w:rPr>
        <w:t>–</w:t>
      </w:r>
      <w:r w:rsidR="00F117A5">
        <w:rPr>
          <w:rFonts w:ascii="Arial" w:hAnsi="Arial" w:cs="Arial"/>
          <w:sz w:val="22"/>
          <w:szCs w:val="22"/>
        </w:rPr>
        <w:t>25</w:t>
      </w:r>
      <w:r w:rsidR="00F117A5" w:rsidRPr="00261C72">
        <w:rPr>
          <w:rFonts w:ascii="Arial" w:hAnsi="Arial" w:cs="Arial"/>
          <w:sz w:val="21"/>
          <w:szCs w:val="21"/>
        </w:rPr>
        <w:t>/04/2023</w:t>
      </w:r>
    </w:p>
    <w:p w14:paraId="0DA1F9DD" w14:textId="77777777" w:rsidR="00387383" w:rsidRDefault="00387383">
      <w:pPr>
        <w:kinsoku w:val="0"/>
        <w:overflowPunct w:val="0"/>
        <w:autoSpaceDE/>
        <w:autoSpaceDN/>
        <w:adjustRightInd/>
        <w:spacing w:after="492" w:line="318" w:lineRule="exact"/>
        <w:textAlignment w:val="baseline"/>
        <w:rPr>
          <w:rFonts w:ascii="Arial" w:hAnsi="Arial" w:cs="Arial"/>
          <w:b/>
          <w:bCs/>
          <w:i/>
          <w:iCs/>
          <w:spacing w:val="-4"/>
          <w:sz w:val="29"/>
          <w:szCs w:val="29"/>
        </w:rPr>
      </w:pPr>
      <w:r>
        <w:rPr>
          <w:rFonts w:ascii="Arial" w:hAnsi="Arial" w:cs="Arial"/>
          <w:b/>
          <w:bCs/>
          <w:i/>
          <w:iCs/>
          <w:spacing w:val="-4"/>
          <w:sz w:val="29"/>
          <w:szCs w:val="29"/>
        </w:rPr>
        <w:t xml:space="preserve">Appendix B: System Consequence Annual Review Period </w:t>
      </w:r>
      <w:r>
        <w:rPr>
          <w:rFonts w:ascii="Arial" w:hAnsi="Arial" w:cs="Arial"/>
          <w:b/>
          <w:bCs/>
          <w:i/>
          <w:iCs/>
          <w:spacing w:val="-4"/>
          <w:sz w:val="30"/>
          <w:szCs w:val="30"/>
        </w:rPr>
        <w:t xml:space="preserve">– </w:t>
      </w:r>
      <w:r>
        <w:rPr>
          <w:rFonts w:ascii="Arial" w:hAnsi="Arial" w:cs="Arial"/>
          <w:b/>
          <w:bCs/>
          <w:i/>
          <w:iCs/>
          <w:spacing w:val="-4"/>
          <w:sz w:val="29"/>
          <w:szCs w:val="29"/>
        </w:rPr>
        <w:t>Timeline of Events</w:t>
      </w:r>
    </w:p>
    <w:p w14:paraId="19FB3E5F" w14:textId="71B5B12C" w:rsidR="00387383" w:rsidRDefault="00B24839">
      <w:pPr>
        <w:kinsoku w:val="0"/>
        <w:overflowPunct w:val="0"/>
        <w:autoSpaceDE/>
        <w:autoSpaceDN/>
        <w:adjustRightInd/>
        <w:ind w:left="5" w:right="77"/>
        <w:textAlignment w:val="baseline"/>
        <w:rPr>
          <w:sz w:val="24"/>
          <w:szCs w:val="24"/>
        </w:rPr>
      </w:pPr>
      <w:r>
        <w:rPr>
          <w:noProof/>
          <w:sz w:val="24"/>
          <w:szCs w:val="24"/>
        </w:rPr>
        <w:drawing>
          <wp:inline distT="0" distB="0" distL="0" distR="0" wp14:anchorId="4B2F7921" wp14:editId="0B666176">
            <wp:extent cx="9777730" cy="24872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7730" cy="2487295"/>
                    </a:xfrm>
                    <a:prstGeom prst="rect">
                      <a:avLst/>
                    </a:prstGeom>
                    <a:noFill/>
                    <a:ln>
                      <a:noFill/>
                    </a:ln>
                  </pic:spPr>
                </pic:pic>
              </a:graphicData>
            </a:graphic>
          </wp:inline>
        </w:drawing>
      </w:r>
    </w:p>
    <w:sectPr w:rsidR="00387383">
      <w:pgSz w:w="16834" w:h="11904" w:orient="landscape"/>
      <w:pgMar w:top="760" w:right="639" w:bottom="834" w:left="715"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6BB6"/>
    <w:multiLevelType w:val="singleLevel"/>
    <w:tmpl w:val="58E5A483"/>
    <w:lvl w:ilvl="0">
      <w:numFmt w:val="bullet"/>
      <w:lvlText w:val="o"/>
      <w:lvlJc w:val="left"/>
      <w:pPr>
        <w:tabs>
          <w:tab w:val="num" w:pos="1872"/>
        </w:tabs>
        <w:ind w:left="1872" w:hanging="360"/>
      </w:pPr>
      <w:rPr>
        <w:rFonts w:ascii="Courier New" w:hAnsi="Courier New"/>
        <w:snapToGrid/>
        <w:sz w:val="21"/>
      </w:rPr>
    </w:lvl>
  </w:abstractNum>
  <w:abstractNum w:abstractNumId="1" w15:restartNumberingAfterBreak="0">
    <w:nsid w:val="052C6C7A"/>
    <w:multiLevelType w:val="singleLevel"/>
    <w:tmpl w:val="4663BA61"/>
    <w:lvl w:ilvl="0">
      <w:numFmt w:val="bullet"/>
      <w:lvlText w:val="·"/>
      <w:lvlJc w:val="left"/>
      <w:pPr>
        <w:tabs>
          <w:tab w:val="num" w:pos="1584"/>
        </w:tabs>
        <w:ind w:left="1224"/>
      </w:pPr>
      <w:rPr>
        <w:rFonts w:ascii="Symbol" w:hAnsi="Symbol"/>
        <w:snapToGrid/>
        <w:spacing w:val="-3"/>
        <w:sz w:val="21"/>
      </w:rPr>
    </w:lvl>
  </w:abstractNum>
  <w:num w:numId="1" w16cid:durableId="1855462855">
    <w:abstractNumId w:val="1"/>
  </w:num>
  <w:num w:numId="2" w16cid:durableId="1294169085">
    <w:abstractNumId w:val="1"/>
    <w:lvlOverride w:ilvl="0">
      <w:lvl w:ilvl="0">
        <w:numFmt w:val="bullet"/>
        <w:lvlText w:val="·"/>
        <w:lvlJc w:val="left"/>
        <w:pPr>
          <w:tabs>
            <w:tab w:val="num" w:pos="1152"/>
          </w:tabs>
          <w:ind w:left="792"/>
        </w:pPr>
        <w:rPr>
          <w:rFonts w:ascii="Symbol" w:hAnsi="Symbol"/>
          <w:snapToGrid/>
          <w:spacing w:val="-2"/>
          <w:sz w:val="21"/>
        </w:rPr>
      </w:lvl>
    </w:lvlOverride>
  </w:num>
  <w:num w:numId="3" w16cid:durableId="893085489">
    <w:abstractNumId w:val="0"/>
  </w:num>
  <w:num w:numId="4" w16cid:durableId="174460546">
    <w:abstractNumId w:val="1"/>
    <w:lvlOverride w:ilvl="0">
      <w:lvl w:ilvl="0">
        <w:numFmt w:val="bullet"/>
        <w:lvlText w:val="·"/>
        <w:lvlJc w:val="left"/>
        <w:pPr>
          <w:tabs>
            <w:tab w:val="num" w:pos="1080"/>
          </w:tabs>
          <w:ind w:left="648"/>
        </w:pPr>
        <w:rPr>
          <w:rFonts w:ascii="Symbol" w:hAnsi="Symbol"/>
          <w:snapToGrid/>
          <w:spacing w:val="-2"/>
          <w:sz w:val="21"/>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170"/>
    <w:rsid w:val="000A08C5"/>
    <w:rsid w:val="00160E3D"/>
    <w:rsid w:val="00221170"/>
    <w:rsid w:val="00261C72"/>
    <w:rsid w:val="00387383"/>
    <w:rsid w:val="0043489D"/>
    <w:rsid w:val="00437E38"/>
    <w:rsid w:val="004C558B"/>
    <w:rsid w:val="004E1B0A"/>
    <w:rsid w:val="0055214F"/>
    <w:rsid w:val="005902C5"/>
    <w:rsid w:val="005F3992"/>
    <w:rsid w:val="00632570"/>
    <w:rsid w:val="006B3E78"/>
    <w:rsid w:val="00732851"/>
    <w:rsid w:val="0076239C"/>
    <w:rsid w:val="00763A81"/>
    <w:rsid w:val="00765C99"/>
    <w:rsid w:val="00791250"/>
    <w:rsid w:val="007C4722"/>
    <w:rsid w:val="007D3CBA"/>
    <w:rsid w:val="00810CB8"/>
    <w:rsid w:val="00865896"/>
    <w:rsid w:val="008F0B19"/>
    <w:rsid w:val="009A7B7E"/>
    <w:rsid w:val="00A266AD"/>
    <w:rsid w:val="00B24839"/>
    <w:rsid w:val="00B90812"/>
    <w:rsid w:val="00CD5272"/>
    <w:rsid w:val="00D90226"/>
    <w:rsid w:val="00DF3601"/>
    <w:rsid w:val="00E7477B"/>
    <w:rsid w:val="00E74D7E"/>
    <w:rsid w:val="00E87070"/>
    <w:rsid w:val="00EA786D"/>
    <w:rsid w:val="00F117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CF01A"/>
  <w14:defaultImageDpi w14:val="0"/>
  <w15:docId w15:val="{5E5EBA3C-CD4C-411F-9344-250F54A7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32851"/>
    <w:rPr>
      <w:rFonts w:ascii="Times New Roman" w:hAnsi="Times New Roman"/>
      <w:lang w:val="en-US"/>
    </w:rPr>
  </w:style>
  <w:style w:type="character" w:customStyle="1" w:styleId="normaltextrun">
    <w:name w:val="normaltextrun"/>
    <w:basedOn w:val="DefaultParagraphFont"/>
    <w:rsid w:val="0055214F"/>
  </w:style>
  <w:style w:type="character" w:customStyle="1" w:styleId="eop">
    <w:name w:val="eop"/>
    <w:basedOn w:val="DefaultParagraphFont"/>
    <w:rsid w:val="005521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www.elexonportal.co.u" TargetMode="Externa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ionalgrideso.c"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nationalgrideso.c" TargetMode="External"/><Relationship Id="rId4" Type="http://schemas.openxmlformats.org/officeDocument/2006/relationships/numbering" Target="numbering.xml"/><Relationship Id="rId9" Type="http://schemas.openxmlformats.org/officeDocument/2006/relationships/hyperlink" Target="https://www.elexonportal.co.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25065E-FBB5-46FB-99A7-7639623CE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16681-8263-44C7-BF4E-E51B4AA2244B}">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49B730E4-C335-431A-A1AB-440BDA552D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1886</Words>
  <Characters>10752</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STCP21-2 Network Asset Risk Metric (NARM) Data Exchange Issue 002 –25 April 2023</vt:lpstr>
    </vt:vector>
  </TitlesOfParts>
  <Company/>
  <LinksUpToDate>false</LinksUpToDate>
  <CharactersWithSpaces>12613</CharactersWithSpaces>
  <SharedDoc>false</SharedDoc>
  <HLinks>
    <vt:vector size="24" baseType="variant">
      <vt:variant>
        <vt:i4>2490419</vt:i4>
      </vt:variant>
      <vt:variant>
        <vt:i4>9</vt:i4>
      </vt:variant>
      <vt:variant>
        <vt:i4>0</vt:i4>
      </vt:variant>
      <vt:variant>
        <vt:i4>5</vt:i4>
      </vt:variant>
      <vt:variant>
        <vt:lpwstr>https://www.nationalgrideso.c/</vt:lpwstr>
      </vt:variant>
      <vt:variant>
        <vt:lpwstr/>
      </vt:variant>
      <vt:variant>
        <vt:i4>2490419</vt:i4>
      </vt:variant>
      <vt:variant>
        <vt:i4>6</vt:i4>
      </vt:variant>
      <vt:variant>
        <vt:i4>0</vt:i4>
      </vt:variant>
      <vt:variant>
        <vt:i4>5</vt:i4>
      </vt:variant>
      <vt:variant>
        <vt:lpwstr>https://www.nationalgrideso.c/</vt:lpwstr>
      </vt:variant>
      <vt:variant>
        <vt:lpwstr/>
      </vt:variant>
      <vt:variant>
        <vt:i4>2556024</vt:i4>
      </vt:variant>
      <vt:variant>
        <vt:i4>3</vt:i4>
      </vt:variant>
      <vt:variant>
        <vt:i4>0</vt:i4>
      </vt:variant>
      <vt:variant>
        <vt:i4>5</vt:i4>
      </vt:variant>
      <vt:variant>
        <vt:lpwstr>https://www.elexonportal.co.u/</vt:lpwstr>
      </vt:variant>
      <vt:variant>
        <vt:lpwstr/>
      </vt:variant>
      <vt:variant>
        <vt:i4>2556024</vt:i4>
      </vt:variant>
      <vt:variant>
        <vt:i4>0</vt:i4>
      </vt:variant>
      <vt:variant>
        <vt:i4>0</vt:i4>
      </vt:variant>
      <vt:variant>
        <vt:i4>5</vt:i4>
      </vt:variant>
      <vt:variant>
        <vt:lpwstr>https://www.elexonportal.co.u/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STCP21-2 Network Asset Risk Metric (NARM) Data Exchange Issue 002 –25 April 2023</dc:title>
  <dc:subject/>
  <dc:creator>GataAura (ESO), Rashpal</dc:creator>
  <cp:keywords/>
  <dc:description/>
  <cp:lastModifiedBy>GataAura (ESO), Rashpal</cp:lastModifiedBy>
  <cp:revision>17</cp:revision>
  <dcterms:created xsi:type="dcterms:W3CDTF">2023-03-16T15:42:00Z</dcterms:created>
  <dcterms:modified xsi:type="dcterms:W3CDTF">2025-10-16T10:44:00Z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Order">
    <vt:r8>2094000</vt:r8>
  </property>
</Properties>
</file>